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34005D94"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071257">
        <w:rPr>
          <w:rFonts w:ascii="GHEA Grapalat" w:hAnsi="GHEA Grapalat"/>
          <w:i w:val="0"/>
          <w:color w:val="000000" w:themeColor="text1"/>
          <w:sz w:val="22"/>
          <w:szCs w:val="22"/>
        </w:rPr>
        <w:t>04</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071257">
        <w:rPr>
          <w:rFonts w:ascii="GHEA Grapalat" w:hAnsi="GHEA Grapalat"/>
          <w:i w:val="0"/>
          <w:color w:val="000000" w:themeColor="text1"/>
          <w:sz w:val="22"/>
          <w:szCs w:val="22"/>
        </w:rPr>
        <w:t>дек</w:t>
      </w:r>
      <w:r w:rsidR="00FB2F69">
        <w:rPr>
          <w:rFonts w:ascii="GHEA Grapalat" w:hAnsi="GHEA Grapalat"/>
          <w:i w:val="0"/>
          <w:color w:val="000000" w:themeColor="text1"/>
          <w:sz w:val="22"/>
          <w:szCs w:val="22"/>
        </w:rPr>
        <w:t>а</w:t>
      </w:r>
      <w:r w:rsidR="00D723C8">
        <w:rPr>
          <w:rFonts w:ascii="GHEA Grapalat" w:hAnsi="GHEA Grapalat"/>
          <w:i w:val="0"/>
          <w:color w:val="000000" w:themeColor="text1"/>
          <w:sz w:val="22"/>
          <w:szCs w:val="22"/>
        </w:rPr>
        <w:t>бря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0F4512D6"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071257">
        <w:rPr>
          <w:rFonts w:ascii="GHEA Grapalat" w:hAnsi="GHEA Grapalat"/>
          <w:b/>
          <w:iCs/>
          <w:lang w:val="hy-AM"/>
        </w:rPr>
        <w:t>ԵՔ-ԳՀԾՁԲ-26/16</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6E3C77BA"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5D0147" w:rsidRPr="00376A2E">
        <w:rPr>
          <w:rFonts w:ascii="GHEA Grapalat" w:hAnsi="GHEA Grapalat"/>
          <w:b/>
          <w:i w:val="0"/>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sidR="00071257">
        <w:rPr>
          <w:rFonts w:ascii="GHEA Grapalat" w:hAnsi="GHEA Grapalat"/>
          <w:b/>
          <w:i w:val="0"/>
          <w:color w:val="000000" w:themeColor="text1"/>
          <w:spacing w:val="6"/>
          <w:sz w:val="24"/>
          <w:szCs w:val="24"/>
        </w:rPr>
        <w:t>Арабкир</w:t>
      </w:r>
      <w:r w:rsidR="005D0147" w:rsidRPr="00376A2E">
        <w:rPr>
          <w:rFonts w:ascii="GHEA Grapalat" w:hAnsi="GHEA Grapalat"/>
          <w:b/>
          <w:i w:val="0"/>
          <w:color w:val="000000" w:themeColor="text1"/>
          <w:spacing w:val="6"/>
          <w:sz w:val="24"/>
          <w:szCs w:val="24"/>
        </w:rPr>
        <w:t xml:space="preserve"> города Еревана</w:t>
      </w:r>
      <w:r w:rsidR="005D0147"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2AEB1A89"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EB7822">
        <w:rPr>
          <w:rFonts w:ascii="GHEA Grapalat" w:hAnsi="GHEA Grapalat"/>
          <w:b/>
          <w:i w:val="0"/>
          <w:color w:val="FF0000"/>
          <w:sz w:val="22"/>
          <w:szCs w:val="22"/>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071257">
        <w:rPr>
          <w:rFonts w:ascii="GHEA Grapalat" w:hAnsi="GHEA Grapalat"/>
          <w:b/>
          <w:i w:val="0"/>
          <w:color w:val="FF0000"/>
          <w:sz w:val="22"/>
          <w:szCs w:val="22"/>
        </w:rPr>
        <w:t>15</w:t>
      </w:r>
      <w:r w:rsidR="00E46378">
        <w:rPr>
          <w:rFonts w:ascii="GHEA Grapalat" w:hAnsi="GHEA Grapalat"/>
          <w:b/>
          <w:i w:val="0"/>
          <w:color w:val="FF0000"/>
          <w:sz w:val="22"/>
          <w:szCs w:val="22"/>
          <w:lang w:val="hy-AM"/>
        </w:rPr>
        <w:t xml:space="preserve">.12.2025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0732E48B"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10:00 часов,</w:t>
      </w:r>
      <w:r w:rsidR="005D0147">
        <w:rPr>
          <w:rFonts w:ascii="GHEA Grapalat" w:hAnsi="GHEA Grapalat"/>
          <w:b/>
          <w:i w:val="0"/>
          <w:color w:val="FF0000"/>
          <w:sz w:val="22"/>
          <w:szCs w:val="22"/>
          <w:lang w:val="hy-AM"/>
        </w:rPr>
        <w:t xml:space="preserve"> </w:t>
      </w:r>
      <w:r w:rsidR="00071257">
        <w:rPr>
          <w:rFonts w:ascii="GHEA Grapalat" w:hAnsi="GHEA Grapalat"/>
          <w:b/>
          <w:i w:val="0"/>
          <w:color w:val="FF0000"/>
          <w:sz w:val="22"/>
          <w:szCs w:val="22"/>
        </w:rPr>
        <w:t>15</w:t>
      </w:r>
      <w:r w:rsidR="00E46378">
        <w:rPr>
          <w:rFonts w:ascii="GHEA Grapalat" w:hAnsi="GHEA Grapalat"/>
          <w:b/>
          <w:i w:val="0"/>
          <w:color w:val="FF0000"/>
          <w:sz w:val="22"/>
          <w:szCs w:val="22"/>
          <w:lang w:val="hy-AM"/>
        </w:rPr>
        <w:t xml:space="preserve">.12.2025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5F8A814D"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5D0147">
        <w:rPr>
          <w:rFonts w:ascii="GHEA Grapalat" w:hAnsi="GHEA Grapalat"/>
          <w:b/>
          <w:color w:val="000000" w:themeColor="text1"/>
          <w:sz w:val="20"/>
          <w:szCs w:val="20"/>
          <w:lang w:val="hy-AM"/>
        </w:rPr>
        <w:t xml:space="preserve"> </w:t>
      </w:r>
      <w:r w:rsidR="005D0147" w:rsidRPr="00376A2E">
        <w:rPr>
          <w:rFonts w:ascii="GHEA Grapalat" w:hAnsi="GHEA Grapalat"/>
          <w:b/>
          <w:color w:val="000000" w:themeColor="text1"/>
          <w:spacing w:val="6"/>
        </w:rPr>
        <w:t xml:space="preserve">Услуг по техническому обслуживанию транспортных средств аппарата руководителя административного района </w:t>
      </w:r>
      <w:r w:rsidR="00071257">
        <w:rPr>
          <w:rFonts w:ascii="GHEA Grapalat" w:hAnsi="GHEA Grapalat"/>
          <w:b/>
          <w:color w:val="000000" w:themeColor="text1"/>
          <w:spacing w:val="6"/>
        </w:rPr>
        <w:t>Арабкир</w:t>
      </w:r>
      <w:r w:rsidR="005D0147" w:rsidRPr="00376A2E">
        <w:rPr>
          <w:rFonts w:ascii="GHEA Grapalat" w:hAnsi="GHEA Grapalat"/>
          <w:b/>
          <w:color w:val="000000" w:themeColor="text1"/>
          <w:spacing w:val="6"/>
        </w:rPr>
        <w:t xml:space="preserve"> города Еревана</w:t>
      </w:r>
      <w:r w:rsidR="00AB0BFB" w:rsidRPr="00AB0BFB">
        <w:rPr>
          <w:rFonts w:ascii="GHEA Grapalat" w:hAnsi="GHEA Grapalat"/>
          <w:b/>
          <w:color w:val="000000" w:themeColor="text1"/>
          <w:sz w:val="20"/>
          <w:szCs w:val="20"/>
        </w:rPr>
        <w:t xml:space="preserve">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16010557"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5D0147"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071257">
        <w:rPr>
          <w:rFonts w:ascii="GHEA Grapalat" w:hAnsi="GHEA Grapalat"/>
          <w:b/>
          <w:color w:val="000000" w:themeColor="text1"/>
          <w:spacing w:val="6"/>
        </w:rPr>
        <w:t>Арабкир</w:t>
      </w:r>
      <w:r w:rsidR="005D0147" w:rsidRPr="00376A2E">
        <w:rPr>
          <w:rFonts w:ascii="GHEA Grapalat" w:hAnsi="GHEA Grapalat"/>
          <w:b/>
          <w:color w:val="000000" w:themeColor="text1"/>
          <w:spacing w:val="6"/>
        </w:rPr>
        <w:t xml:space="preserve"> города Еревана</w:t>
      </w:r>
      <w:r w:rsidR="005D0147"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ДЛЯ НУЖД</w:t>
      </w:r>
      <w:r w:rsidRPr="00AB0BFB">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089D6EB6"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071257">
        <w:rPr>
          <w:rFonts w:ascii="GHEA Grapalat" w:hAnsi="GHEA Grapalat"/>
          <w:b/>
          <w:iCs/>
          <w:lang w:val="hy-AM"/>
        </w:rPr>
        <w:t>ԵՔ-ԳՀԾՁԲ-26/16</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064B6B8E"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AB0BFB" w:rsidRPr="00AB0BFB">
        <w:rPr>
          <w:rFonts w:ascii="GHEA Grapalat" w:hAnsi="GHEA Grapalat"/>
          <w:color w:val="000000" w:themeColor="text1"/>
        </w:rPr>
        <w:t xml:space="preserve">услуг   </w:t>
      </w:r>
      <w:r w:rsidR="00DB0C94">
        <w:rPr>
          <w:rFonts w:ascii="GHEA Grapalat" w:hAnsi="GHEA Grapalat"/>
          <w:color w:val="000000" w:themeColor="text1"/>
        </w:rPr>
        <w:t xml:space="preserve">по обслуживанию </w:t>
      </w:r>
      <w:r w:rsidR="00AB0BFB" w:rsidRPr="00AB0BFB">
        <w:rPr>
          <w:rFonts w:ascii="GHEA Grapalat" w:hAnsi="GHEA Grapalat"/>
          <w:color w:val="000000" w:themeColor="text1"/>
        </w:rPr>
        <w:t xml:space="preserve"> и эксплуатации котельной административного здания административного района </w:t>
      </w:r>
      <w:r w:rsidR="000334D1">
        <w:rPr>
          <w:rFonts w:ascii="GHEA Grapalat" w:hAnsi="GHEA Grapalat"/>
          <w:b/>
          <w:color w:val="000000" w:themeColor="text1"/>
          <w:spacing w:val="6"/>
        </w:rPr>
        <w:t>Арабкир</w:t>
      </w:r>
      <w:r w:rsidR="00AB0BFB" w:rsidRPr="00AB0BFB">
        <w:rPr>
          <w:rFonts w:ascii="GHEA Grapalat" w:hAnsi="GHEA Grapalat"/>
          <w:color w:val="000000" w:themeColor="text1"/>
        </w:rPr>
        <w:t xml:space="preserve"> г.Ереван</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48CC0770" w:rsidR="00B453F7" w:rsidRPr="00B453F7" w:rsidRDefault="005D0147" w:rsidP="00B453F7">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rPr>
              <w:t xml:space="preserve">До </w:t>
            </w:r>
            <w:r w:rsidR="000334D1">
              <w:rPr>
                <w:rFonts w:ascii="GHEA Grapalat" w:hAnsi="GHEA Grapalat"/>
              </w:rPr>
              <w:t>975000</w:t>
            </w:r>
          </w:p>
        </w:tc>
        <w:tc>
          <w:tcPr>
            <w:tcW w:w="4112" w:type="dxa"/>
          </w:tcPr>
          <w:p w14:paraId="27C21596" w14:textId="07E16E36" w:rsidR="00B453F7" w:rsidRPr="00C12854" w:rsidRDefault="005D0147" w:rsidP="00B453F7">
            <w:pPr>
              <w:pStyle w:val="BodyTextIndent2"/>
              <w:widowControl w:val="0"/>
              <w:spacing w:after="120" w:line="240" w:lineRule="auto"/>
              <w:ind w:firstLine="0"/>
              <w:rPr>
                <w:rFonts w:ascii="GHEA Grapalat" w:hAnsi="GHEA Grapalat"/>
                <w:b/>
                <w:color w:val="000000" w:themeColor="text1"/>
                <w:spacing w:val="6"/>
                <w:sz w:val="22"/>
                <w:szCs w:val="22"/>
              </w:rPr>
            </w:pPr>
            <w:r w:rsidRPr="00376A2E">
              <w:rPr>
                <w:rFonts w:ascii="GHEA Grapalat" w:hAnsi="GHEA Grapalat"/>
                <w:b/>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sidR="00071257">
              <w:rPr>
                <w:rFonts w:ascii="GHEA Grapalat" w:hAnsi="GHEA Grapalat"/>
                <w:b/>
                <w:color w:val="000000" w:themeColor="text1"/>
                <w:spacing w:val="6"/>
                <w:sz w:val="24"/>
                <w:szCs w:val="24"/>
              </w:rPr>
              <w:t>Арабкир</w:t>
            </w:r>
            <w:r w:rsidRPr="00376A2E">
              <w:rPr>
                <w:rFonts w:ascii="GHEA Grapalat" w:hAnsi="GHEA Grapalat"/>
                <w:b/>
                <w:color w:val="000000" w:themeColor="text1"/>
                <w:spacing w:val="6"/>
                <w:sz w:val="24"/>
                <w:szCs w:val="24"/>
              </w:rPr>
              <w:t xml:space="preserve"> города Еревана</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 xml:space="preserve">которые по состоянию на день подачи заявки включены в список </w:t>
      </w:r>
      <w:r w:rsidRPr="00B741F9">
        <w:rPr>
          <w:rFonts w:ascii="GHEA Grapalat" w:hAnsi="GHEA Grapalat"/>
        </w:rPr>
        <w:lastRenderedPageBreak/>
        <w:t>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lastRenderedPageBreak/>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 xml:space="preserve">Участник, в случае признания отобранным участником, представляет обеспечение квалификации в порядке и размере, установленными настоящим </w:t>
      </w:r>
      <w:r w:rsidRPr="00B741F9">
        <w:rPr>
          <w:rFonts w:ascii="GHEA Grapalat" w:hAnsi="GHEA Grapalat"/>
        </w:rPr>
        <w:lastRenderedPageBreak/>
        <w:t>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w:t>
      </w:r>
      <w:r w:rsidRPr="00003FAD">
        <w:rPr>
          <w:rFonts w:ascii="GHEA Grapalat" w:hAnsi="GHEA Grapalat"/>
          <w:color w:val="000000" w:themeColor="text1"/>
        </w:rPr>
        <w:lastRenderedPageBreak/>
        <w:t xml:space="preserve">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1E0AD8B8"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0334D1">
        <w:rPr>
          <w:rFonts w:ascii="GHEA Grapalat" w:hAnsi="GHEA Grapalat"/>
          <w:b/>
          <w:i/>
          <w:color w:val="FF0000"/>
          <w:sz w:val="22"/>
          <w:szCs w:val="22"/>
        </w:rPr>
        <w:t>15</w:t>
      </w:r>
      <w:r w:rsidR="00E46378">
        <w:rPr>
          <w:rFonts w:ascii="GHEA Grapalat" w:hAnsi="GHEA Grapalat"/>
          <w:b/>
          <w:i/>
          <w:color w:val="FF0000"/>
          <w:sz w:val="22"/>
          <w:szCs w:val="22"/>
          <w:lang w:val="hy-AM"/>
        </w:rPr>
        <w:t xml:space="preserve">.12.2025 </w:t>
      </w:r>
      <w:r w:rsidR="00F47E60" w:rsidRPr="009461CA">
        <w:rPr>
          <w:rFonts w:ascii="GHEA Grapalat" w:hAnsi="GHEA Grapalat"/>
          <w:color w:val="FF0000"/>
          <w:sz w:val="24"/>
          <w:szCs w:val="24"/>
        </w:rPr>
        <w:t>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617E36C" w14:textId="77777777" w:rsidR="005D0147" w:rsidRPr="00003FAD" w:rsidRDefault="005D0147" w:rsidP="005D0147">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Pr="00003FAD">
        <w:rPr>
          <w:rFonts w:ascii="GHEA Grapalat" w:hAnsi="GHEA Grapalat"/>
          <w:color w:val="000000" w:themeColor="text1"/>
          <w:sz w:val="24"/>
          <w:szCs w:val="24"/>
        </w:rPr>
        <w:tab/>
        <w:t xml:space="preserve">Участник представляет ценовое предложение в форме расчета, состоящего из обобщенных компонентов- стоимость (совокупность себестоимости </w:t>
      </w:r>
      <w:r w:rsidRPr="00003FAD">
        <w:rPr>
          <w:rFonts w:ascii="GHEA Grapalat" w:hAnsi="GHEA Grapalat"/>
          <w:color w:val="000000" w:themeColor="text1"/>
          <w:sz w:val="24"/>
          <w:szCs w:val="24"/>
        </w:rPr>
        <w:lastRenderedPageBreak/>
        <w:t xml:space="preserve">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4D7C767B"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а) оценка и сравнение ценовых предложений участников осуществляются без исчисления указанной в настоящем пункте суммы налога, </w:t>
      </w:r>
    </w:p>
    <w:p w14:paraId="3ADA3B21"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611B30C9"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2B7A04"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7DF4D3FA"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47506A5"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088CC648"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2F665497"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E46378">
        <w:rPr>
          <w:rFonts w:ascii="GHEA Grapalat" w:hAnsi="GHEA Grapalat"/>
          <w:b/>
          <w:i/>
          <w:color w:val="FF0000"/>
          <w:sz w:val="22"/>
          <w:szCs w:val="22"/>
          <w:lang w:val="hy-AM"/>
        </w:rPr>
        <w:t xml:space="preserve">09.12.2025 </w:t>
      </w:r>
      <w:r w:rsidR="00A649CC" w:rsidRPr="00003FAD">
        <w:rPr>
          <w:rFonts w:ascii="GHEA Grapalat" w:hAnsi="GHEA Grapalat"/>
          <w:color w:val="000000" w:themeColor="text1"/>
          <w:sz w:val="24"/>
          <w:szCs w:val="24"/>
        </w:rPr>
        <w:t>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003FAD">
        <w:rPr>
          <w:rFonts w:ascii="GHEA Grapalat" w:hAnsi="GHEA Grapalat"/>
          <w:color w:val="000000" w:themeColor="text1"/>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w:t>
      </w:r>
      <w:r w:rsidRPr="00B741F9">
        <w:rPr>
          <w:rFonts w:ascii="GHEA Grapalat" w:hAnsi="GHEA Grapalat"/>
          <w:sz w:val="24"/>
          <w:szCs w:val="24"/>
        </w:rPr>
        <w:lastRenderedPageBreak/>
        <w:t>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 xml:space="preserve">Если обоснования не были представлены, то в протоколе заседания комиссии об этом делаются </w:t>
      </w:r>
      <w:r w:rsidRPr="00B741F9">
        <w:rPr>
          <w:rFonts w:ascii="GHEA Grapalat" w:hAnsi="GHEA Grapalat"/>
          <w:sz w:val="24"/>
          <w:szCs w:val="24"/>
        </w:rPr>
        <w:lastRenderedPageBreak/>
        <w:t>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w:t>
      </w:r>
      <w:r w:rsidRPr="00B741F9">
        <w:rPr>
          <w:rFonts w:ascii="GHEA Grapalat" w:hAnsi="GHEA Grapalat" w:cs="Sylfaen"/>
        </w:rPr>
        <w:lastRenderedPageBreak/>
        <w:t>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lastRenderedPageBreak/>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 xml:space="preserve">не применим, если заявку подал только один участник, с которым </w:t>
      </w:r>
      <w:r w:rsidRPr="00B741F9">
        <w:rPr>
          <w:rFonts w:ascii="GHEA Grapalat" w:hAnsi="GHEA Grapalat"/>
          <w:sz w:val="24"/>
          <w:szCs w:val="24"/>
        </w:rPr>
        <w:lastRenderedPageBreak/>
        <w:t>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003FAD">
        <w:rPr>
          <w:rFonts w:ascii="GHEA Grapalat" w:hAnsi="GHEA Grapalat"/>
          <w:color w:val="000000" w:themeColor="text1"/>
        </w:rPr>
        <w:lastRenderedPageBreak/>
        <w:t>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w:t>
      </w:r>
      <w:r w:rsidRPr="00003FAD">
        <w:rPr>
          <w:rFonts w:ascii="GHEA Grapalat" w:hAnsi="GHEA Grapalat"/>
          <w:color w:val="000000" w:themeColor="text1"/>
        </w:rPr>
        <w:lastRenderedPageBreak/>
        <w:t xml:space="preserve">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xml:space="preserve">, по части выделенных финансовых средств, представляется в виде гарантии или наличных денег, а по </w:t>
      </w:r>
      <w:r w:rsidRPr="00003FAD">
        <w:rPr>
          <w:rFonts w:ascii="GHEA Grapalat" w:hAnsi="GHEA Grapalat" w:cs="Sylfaen"/>
          <w:color w:val="000000" w:themeColor="text1"/>
        </w:rPr>
        <w:lastRenderedPageBreak/>
        <w:t>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003FAD">
        <w:rPr>
          <w:rFonts w:ascii="GHEA Grapalat" w:hAnsi="GHEA Grapalat"/>
          <w:color w:val="000000" w:themeColor="text1"/>
        </w:rPr>
        <w:lastRenderedPageBreak/>
        <w:t>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003FAD">
        <w:rPr>
          <w:rFonts w:ascii="GHEA Grapalat" w:hAnsi="GHEA Grapalat"/>
          <w:color w:val="000000" w:themeColor="text1"/>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75CCBEC5"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071257">
        <w:rPr>
          <w:rFonts w:ascii="GHEA Grapalat" w:hAnsi="GHEA Grapalat"/>
          <w:b/>
          <w:color w:val="000000" w:themeColor="text1"/>
          <w:sz w:val="22"/>
          <w:szCs w:val="22"/>
          <w:lang w:val="hy-AM"/>
        </w:rPr>
        <w:t>ԵՔ-ԳՀԾՁԲ-26/16</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2F7EEC0B"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071257">
        <w:rPr>
          <w:rFonts w:ascii="GHEA Grapalat" w:hAnsi="GHEA Grapalat"/>
          <w:b/>
          <w:color w:val="000000" w:themeColor="text1"/>
          <w:sz w:val="22"/>
          <w:szCs w:val="22"/>
          <w:lang w:val="hy-AM"/>
        </w:rPr>
        <w:t>ԵՔ-ԳՀԾՁԲ-26/16</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24ADA647"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071257">
        <w:rPr>
          <w:rFonts w:ascii="GHEA Grapalat" w:hAnsi="GHEA Grapalat"/>
          <w:b/>
          <w:color w:val="000000" w:themeColor="text1"/>
          <w:sz w:val="22"/>
          <w:szCs w:val="22"/>
          <w:lang w:val="hy-AM"/>
        </w:rPr>
        <w:t>ԵՔ-ԳՀԾՁԲ-26/16</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43BFF578"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071257">
        <w:rPr>
          <w:rFonts w:ascii="GHEA Grapalat" w:hAnsi="GHEA Grapalat"/>
          <w:b/>
          <w:color w:val="000000" w:themeColor="text1"/>
          <w:sz w:val="22"/>
          <w:szCs w:val="22"/>
          <w:lang w:val="hy-AM"/>
        </w:rPr>
        <w:t>ԵՔ-ԳՀԾՁԲ-26/16</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4013B4A4"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071257">
        <w:rPr>
          <w:rFonts w:ascii="GHEA Grapalat" w:hAnsi="GHEA Grapalat"/>
          <w:b/>
          <w:color w:val="000000" w:themeColor="text1"/>
          <w:sz w:val="22"/>
          <w:szCs w:val="22"/>
          <w:lang w:val="hy-AM"/>
        </w:rPr>
        <w:t>ԵՔ-ԳՀԾՁԲ-26/16</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6D722F6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071257">
        <w:rPr>
          <w:rFonts w:ascii="GHEA Grapalat" w:hAnsi="GHEA Grapalat"/>
          <w:b/>
          <w:color w:val="000000" w:themeColor="text1"/>
          <w:lang w:val="hy-AM"/>
        </w:rPr>
        <w:t>ԵՔ-ԳՀԾՁԲ-26/16</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66C314F3"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071257">
        <w:rPr>
          <w:rFonts w:ascii="GHEA Grapalat" w:hAnsi="GHEA Grapalat"/>
          <w:b/>
          <w:color w:val="000000" w:themeColor="text1"/>
          <w:lang w:val="hy-AM"/>
        </w:rPr>
        <w:t>ԵՔ-ԳՀԾՁԲ-26/16</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1F5C40AA" w:rsidR="00C64EE1" w:rsidRPr="009A3A1B" w:rsidRDefault="005D0147" w:rsidP="00C64EE1">
            <w:pPr>
              <w:widowControl w:val="0"/>
              <w:rPr>
                <w:rFonts w:ascii="GHEA Grapalat" w:hAnsi="GHEA Grapalat"/>
                <w:color w:val="000000" w:themeColor="text1"/>
                <w:sz w:val="16"/>
                <w:szCs w:val="16"/>
              </w:rPr>
            </w:pPr>
            <w:r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071257">
              <w:rPr>
                <w:rFonts w:ascii="GHEA Grapalat" w:hAnsi="GHEA Grapalat"/>
                <w:b/>
                <w:color w:val="000000" w:themeColor="text1"/>
                <w:spacing w:val="6"/>
              </w:rPr>
              <w:t>Арабкир</w:t>
            </w:r>
            <w:r w:rsidRPr="00376A2E">
              <w:rPr>
                <w:rFonts w:ascii="GHEA Grapalat" w:hAnsi="GHEA Grapalat"/>
                <w:b/>
                <w:color w:val="000000" w:themeColor="text1"/>
                <w:spacing w:val="6"/>
              </w:rPr>
              <w:t xml:space="preserve"> города Еревана</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6EF4C1F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071257">
        <w:rPr>
          <w:rFonts w:ascii="GHEA Grapalat" w:hAnsi="GHEA Grapalat"/>
          <w:b/>
          <w:color w:val="000000" w:themeColor="text1"/>
          <w:lang w:val="hy-AM"/>
        </w:rPr>
        <w:t>ԵՔ-ԳՀԾՁԲ-26/16</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0B8F27AC"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071257">
        <w:rPr>
          <w:rFonts w:ascii="GHEA Grapalat" w:hAnsi="GHEA Grapalat"/>
          <w:b/>
          <w:color w:val="000000" w:themeColor="text1"/>
          <w:lang w:val="hy-AM"/>
        </w:rPr>
        <w:t>ԵՔ-ԳՀԾՁԲ-26/16</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lastRenderedPageBreak/>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lastRenderedPageBreak/>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0D96BD69"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071257">
        <w:rPr>
          <w:rFonts w:ascii="GHEA Grapalat" w:hAnsi="GHEA Grapalat"/>
          <w:b/>
          <w:color w:val="000000" w:themeColor="text1"/>
          <w:lang w:val="hy-AM"/>
        </w:rPr>
        <w:t>ԵՔ-ԳՀԾՁԲ-26/16</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2346CF69"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071257">
        <w:rPr>
          <w:rFonts w:ascii="GHEA Grapalat" w:hAnsi="GHEA Grapalat"/>
          <w:b/>
          <w:color w:val="000000" w:themeColor="text1"/>
          <w:sz w:val="22"/>
          <w:szCs w:val="22"/>
          <w:lang w:val="hy-AM"/>
        </w:rPr>
        <w:t>ԵՔ-ԳՀԾՁԲ-26/16</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1CAB4265"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071257">
        <w:rPr>
          <w:rFonts w:ascii="GHEA Grapalat" w:hAnsi="GHEA Grapalat"/>
          <w:b/>
          <w:color w:val="000000" w:themeColor="text1"/>
          <w:lang w:val="hy-AM"/>
        </w:rPr>
        <w:t>ԵՔ-ԳՀԾՁԲ-26/16</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47CE4027"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071257">
        <w:rPr>
          <w:rFonts w:ascii="GHEA Grapalat" w:hAnsi="GHEA Grapalat"/>
          <w:b/>
          <w:color w:val="000000" w:themeColor="text1"/>
          <w:sz w:val="22"/>
          <w:szCs w:val="22"/>
          <w:lang w:val="hy-AM"/>
        </w:rPr>
        <w:t>ԵՔ-ԳՀԾՁԲ-26/16</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1DCC0E69"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5D0147"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071257">
        <w:rPr>
          <w:rFonts w:ascii="GHEA Grapalat" w:hAnsi="GHEA Grapalat"/>
          <w:b/>
          <w:color w:val="000000" w:themeColor="text1"/>
          <w:spacing w:val="6"/>
        </w:rPr>
        <w:t>Арабкир</w:t>
      </w:r>
      <w:r w:rsidR="005D0147" w:rsidRPr="00376A2E">
        <w:rPr>
          <w:rFonts w:ascii="GHEA Grapalat" w:hAnsi="GHEA Grapalat"/>
          <w:b/>
          <w:color w:val="000000" w:themeColor="text1"/>
          <w:spacing w:val="6"/>
        </w:rPr>
        <w:t xml:space="preserve"> города Еревана</w:t>
      </w:r>
      <w:r w:rsidR="005D0147"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w:t>
      </w:r>
      <w:r w:rsidRPr="00003FAD">
        <w:rPr>
          <w:rFonts w:ascii="GHEA Grapalat" w:hAnsi="GHEA Grapalat"/>
          <w:color w:val="000000" w:themeColor="text1"/>
        </w:rPr>
        <w:lastRenderedPageBreak/>
        <w:t xml:space="preserve">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указанного в пункте 4.2 договора — также предусмотренную пунктом 5.5 </w:t>
      </w:r>
      <w:r w:rsidRPr="00003FAD">
        <w:rPr>
          <w:rFonts w:ascii="GHEA Grapalat" w:hAnsi="GHEA Grapalat"/>
          <w:color w:val="000000" w:themeColor="text1"/>
        </w:rPr>
        <w:lastRenderedPageBreak/>
        <w:t>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w:t>
      </w:r>
      <w:r w:rsidRPr="00003FAD">
        <w:rPr>
          <w:rFonts w:ascii="GHEA Grapalat" w:hAnsi="GHEA Grapalat"/>
          <w:color w:val="000000" w:themeColor="text1"/>
        </w:rPr>
        <w:lastRenderedPageBreak/>
        <w:t xml:space="preserve">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w:t>
      </w:r>
      <w:r w:rsidRPr="00003FAD">
        <w:rPr>
          <w:rFonts w:ascii="GHEA Grapalat" w:hAnsi="GHEA Grapalat"/>
          <w:color w:val="000000" w:themeColor="text1"/>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38FCDA3"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4ED0CCCB"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3B4D54C6"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20B9FF48"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1A832E59"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3595C0DC" w14:textId="77777777" w:rsidR="000F557B" w:rsidRPr="00003FAD" w:rsidRDefault="000F557B" w:rsidP="000F557B">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xml:space="preserve">) </w:t>
      </w:r>
      <w:r w:rsidRPr="00003FAD">
        <w:rPr>
          <w:rFonts w:ascii="GHEA Grapalat" w:hAnsi="GHEA Grapalat"/>
          <w:color w:val="000000" w:themeColor="text1"/>
        </w:rPr>
        <w:lastRenderedPageBreak/>
        <w:t>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w:t>
      </w:r>
      <w:r w:rsidRPr="00003FAD">
        <w:rPr>
          <w:rFonts w:ascii="GHEA Grapalat" w:hAnsi="GHEA Grapalat"/>
          <w:color w:val="000000" w:themeColor="text1"/>
        </w:rPr>
        <w:lastRenderedPageBreak/>
        <w:t>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003FAD">
        <w:rPr>
          <w:rFonts w:ascii="GHEA Grapalat" w:hAnsi="GHEA Grapalat"/>
          <w:color w:val="000000" w:themeColor="text1"/>
        </w:rPr>
        <w:lastRenderedPageBreak/>
        <w:t xml:space="preserve">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 xml:space="preserve">Настоящий Договор составлен на _____ страницах, заключается в двух </w:t>
      </w:r>
      <w:r w:rsidRPr="000C58D3">
        <w:rPr>
          <w:rFonts w:ascii="GHEA Grapalat" w:hAnsi="GHEA Grapalat"/>
        </w:rPr>
        <w:lastRenderedPageBreak/>
        <w:t>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lastRenderedPageBreak/>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1DFE0231"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071257">
        <w:rPr>
          <w:rFonts w:ascii="GHEA Grapalat" w:hAnsi="GHEA Grapalat"/>
          <w:b/>
          <w:color w:val="000000" w:themeColor="text1"/>
          <w:sz w:val="22"/>
          <w:szCs w:val="22"/>
          <w:lang w:val="hy-AM"/>
        </w:rPr>
        <w:t>ԵՔ-ԳՀԾՁԲ-26/16</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260"/>
        <w:gridCol w:w="2381"/>
        <w:gridCol w:w="1078"/>
        <w:gridCol w:w="1052"/>
        <w:gridCol w:w="851"/>
        <w:gridCol w:w="1729"/>
        <w:gridCol w:w="140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5D0147">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60"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8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51"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137"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5D0147">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60"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8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51"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29"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5D0147" w:rsidRPr="00003FAD" w14:paraId="1446E2C5" w14:textId="77777777" w:rsidTr="005D0147">
        <w:trPr>
          <w:trHeight w:val="277"/>
          <w:jc w:val="center"/>
        </w:trPr>
        <w:tc>
          <w:tcPr>
            <w:tcW w:w="508" w:type="dxa"/>
            <w:vAlign w:val="center"/>
          </w:tcPr>
          <w:p w14:paraId="3C9E8543" w14:textId="77777777" w:rsidR="005D0147" w:rsidRPr="00A83B50" w:rsidRDefault="005D0147" w:rsidP="005D014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5D0147" w:rsidRPr="00003FAD" w:rsidRDefault="005D0147" w:rsidP="005D0147">
            <w:pPr>
              <w:widowControl w:val="0"/>
              <w:spacing w:after="120"/>
              <w:jc w:val="center"/>
              <w:rPr>
                <w:rFonts w:ascii="GHEA Grapalat" w:hAnsi="GHEA Grapalat"/>
                <w:color w:val="000000" w:themeColor="text1"/>
                <w:sz w:val="20"/>
              </w:rPr>
            </w:pPr>
          </w:p>
        </w:tc>
        <w:tc>
          <w:tcPr>
            <w:tcW w:w="2260" w:type="dxa"/>
          </w:tcPr>
          <w:p w14:paraId="3B85EE68" w14:textId="59F34816" w:rsidR="005D0147" w:rsidRPr="00C64EE1" w:rsidRDefault="005D0147" w:rsidP="005D0147">
            <w:pPr>
              <w:pStyle w:val="ListParagraph"/>
              <w:widowControl w:val="0"/>
              <w:spacing w:after="120"/>
              <w:rPr>
                <w:rFonts w:ascii="GHEA Grapalat" w:hAnsi="GHEA Grapalat"/>
                <w:color w:val="000000" w:themeColor="text1"/>
                <w:sz w:val="20"/>
              </w:rPr>
            </w:pPr>
            <w:r w:rsidRPr="00AA2C02">
              <w:rPr>
                <w:rFonts w:ascii="GHEA Grapalat" w:hAnsi="GHEA Grapalat"/>
                <w:sz w:val="22"/>
                <w:szCs w:val="22"/>
              </w:rPr>
              <w:t>50111170/5</w:t>
            </w:r>
            <w:r w:rsidR="000334D1">
              <w:rPr>
                <w:rFonts w:ascii="GHEA Grapalat" w:hAnsi="GHEA Grapalat"/>
                <w:sz w:val="22"/>
                <w:szCs w:val="22"/>
              </w:rPr>
              <w:t>16</w:t>
            </w:r>
          </w:p>
        </w:tc>
        <w:tc>
          <w:tcPr>
            <w:tcW w:w="2381" w:type="dxa"/>
            <w:vAlign w:val="center"/>
          </w:tcPr>
          <w:p w14:paraId="60443AE9" w14:textId="77777777" w:rsidR="000334D1" w:rsidRDefault="000334D1" w:rsidP="000334D1">
            <w:pPr>
              <w:jc w:val="center"/>
              <w:rPr>
                <w:rFonts w:ascii="GHEA Grapalat" w:hAnsi="GHEA Grapalat" w:cs="Arial"/>
                <w:sz w:val="22"/>
                <w:szCs w:val="22"/>
              </w:rPr>
            </w:pPr>
            <w:r>
              <w:rPr>
                <w:rFonts w:ascii="GHEA Grapalat" w:hAnsi="GHEA Grapalat" w:cs="Arial"/>
                <w:sz w:val="22"/>
                <w:szCs w:val="22"/>
              </w:rPr>
              <w:t>HYUNDAI SONATA 2.4 A / - 2011года выпуска, Производственная мощность, 178 л/с, рабочая емкость 2,4 л, 1 шт.</w:t>
            </w:r>
          </w:p>
          <w:p w14:paraId="1C17E4A6" w14:textId="3D1AE4A8" w:rsidR="005D0147" w:rsidRPr="00003FAD" w:rsidRDefault="005D0147" w:rsidP="005D0147">
            <w:pPr>
              <w:widowControl w:val="0"/>
              <w:spacing w:after="120"/>
              <w:jc w:val="center"/>
              <w:rPr>
                <w:rFonts w:ascii="GHEA Grapalat" w:hAnsi="GHEA Grapalat"/>
                <w:color w:val="000000" w:themeColor="text1"/>
                <w:sz w:val="20"/>
              </w:rPr>
            </w:pPr>
          </w:p>
        </w:tc>
        <w:tc>
          <w:tcPr>
            <w:tcW w:w="1078" w:type="dxa"/>
            <w:vAlign w:val="center"/>
          </w:tcPr>
          <w:p w14:paraId="5BAB781D" w14:textId="57FE7FE6" w:rsidR="005D0147" w:rsidRPr="00003FAD" w:rsidRDefault="005D0147" w:rsidP="005D0147">
            <w:pPr>
              <w:widowControl w:val="0"/>
              <w:spacing w:after="120"/>
              <w:jc w:val="center"/>
              <w:rPr>
                <w:rFonts w:ascii="GHEA Grapalat" w:hAnsi="GHEA Grapalat"/>
                <w:color w:val="000000" w:themeColor="text1"/>
                <w:sz w:val="20"/>
              </w:rPr>
            </w:pPr>
            <w:r w:rsidRPr="00833CF4">
              <w:rPr>
                <w:sz w:val="16"/>
                <w:szCs w:val="16"/>
                <w:lang w:val="hy-AM"/>
              </w:rPr>
              <w:t>драм</w:t>
            </w:r>
          </w:p>
        </w:tc>
        <w:tc>
          <w:tcPr>
            <w:tcW w:w="1052" w:type="dxa"/>
            <w:vAlign w:val="center"/>
          </w:tcPr>
          <w:p w14:paraId="5C2BD922" w14:textId="57C19BF6" w:rsidR="005D0147" w:rsidRPr="00003FAD" w:rsidRDefault="005D0147" w:rsidP="005D0147">
            <w:pPr>
              <w:widowControl w:val="0"/>
              <w:spacing w:after="120"/>
              <w:jc w:val="center"/>
              <w:rPr>
                <w:rFonts w:ascii="GHEA Grapalat" w:hAnsi="GHEA Grapalat"/>
                <w:color w:val="000000" w:themeColor="text1"/>
                <w:sz w:val="20"/>
              </w:rPr>
            </w:pPr>
          </w:p>
        </w:tc>
        <w:tc>
          <w:tcPr>
            <w:tcW w:w="851" w:type="dxa"/>
            <w:vAlign w:val="center"/>
          </w:tcPr>
          <w:p w14:paraId="1935DD13" w14:textId="516E4890" w:rsidR="005D0147" w:rsidRPr="00003FAD" w:rsidRDefault="005D0147" w:rsidP="005D0147">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29" w:type="dxa"/>
          </w:tcPr>
          <w:p w14:paraId="0A45224E" w14:textId="3D90F698" w:rsidR="005D0147" w:rsidRDefault="005D0147" w:rsidP="005D0147">
            <w:pPr>
              <w:jc w:val="center"/>
              <w:rPr>
                <w:rFonts w:ascii="Sylfaen" w:hAnsi="Sylfaen" w:cs="Arial"/>
                <w:sz w:val="18"/>
                <w:szCs w:val="18"/>
              </w:rPr>
            </w:pPr>
            <w:r>
              <w:rPr>
                <w:rFonts w:ascii="Sylfaen" w:hAnsi="Sylfaen" w:cs="Arial"/>
                <w:sz w:val="18"/>
                <w:szCs w:val="18"/>
              </w:rPr>
              <w:t>Г.Ереван</w:t>
            </w:r>
          </w:p>
          <w:p w14:paraId="426ECEB6" w14:textId="387F3EBA" w:rsidR="005D0147" w:rsidRPr="00003FAD" w:rsidRDefault="005D0147" w:rsidP="005D0147">
            <w:pPr>
              <w:widowControl w:val="0"/>
              <w:spacing w:after="120"/>
              <w:jc w:val="center"/>
              <w:rPr>
                <w:rFonts w:ascii="GHEA Grapalat" w:hAnsi="GHEA Grapalat"/>
                <w:color w:val="000000" w:themeColor="text1"/>
                <w:sz w:val="20"/>
              </w:rPr>
            </w:pPr>
          </w:p>
        </w:tc>
        <w:tc>
          <w:tcPr>
            <w:tcW w:w="1408" w:type="dxa"/>
          </w:tcPr>
          <w:p w14:paraId="4EE34C11" w14:textId="77777777" w:rsidR="005D0147" w:rsidRDefault="005D0147" w:rsidP="005D0147">
            <w:pPr>
              <w:jc w:val="center"/>
              <w:rPr>
                <w:rFonts w:ascii="Sylfaen" w:hAnsi="Sylfaen" w:cs="Arial"/>
                <w:sz w:val="18"/>
                <w:szCs w:val="18"/>
              </w:rPr>
            </w:pPr>
            <w:r>
              <w:rPr>
                <w:rFonts w:ascii="Sylfaen" w:hAnsi="Sylfaen" w:cs="Arial"/>
                <w:sz w:val="18"/>
                <w:szCs w:val="18"/>
              </w:rPr>
              <w:t>С даты вступления в силу Договора/ Соглашения до 25.12.2026 г. включительно.</w:t>
            </w:r>
          </w:p>
          <w:p w14:paraId="2FFCE76C" w14:textId="7E097996" w:rsidR="005D0147" w:rsidRPr="00003FAD" w:rsidRDefault="005D0147" w:rsidP="005D0147">
            <w:pPr>
              <w:widowControl w:val="0"/>
              <w:spacing w:after="120"/>
              <w:jc w:val="center"/>
              <w:rPr>
                <w:rFonts w:ascii="GHEA Grapalat" w:hAnsi="GHEA Grapalat"/>
                <w:color w:val="000000" w:themeColor="text1"/>
                <w:sz w:val="20"/>
              </w:rPr>
            </w:pP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tbl>
      <w:tblPr>
        <w:tblW w:w="8580" w:type="dxa"/>
        <w:tblInd w:w="108" w:type="dxa"/>
        <w:tblLook w:val="04A0" w:firstRow="1" w:lastRow="0" w:firstColumn="1" w:lastColumn="0" w:noHBand="0" w:noVBand="1"/>
      </w:tblPr>
      <w:tblGrid>
        <w:gridCol w:w="9179"/>
      </w:tblGrid>
      <w:tr w:rsidR="003B634D" w14:paraId="0F8A1421" w14:textId="77777777" w:rsidTr="000334D1">
        <w:trPr>
          <w:trHeight w:val="1065"/>
        </w:trPr>
        <w:tc>
          <w:tcPr>
            <w:tcW w:w="8580" w:type="dxa"/>
            <w:tcBorders>
              <w:top w:val="single" w:sz="4" w:space="0" w:color="auto"/>
              <w:left w:val="nil"/>
              <w:bottom w:val="nil"/>
              <w:right w:val="nil"/>
            </w:tcBorders>
            <w:vAlign w:val="center"/>
          </w:tcPr>
          <w:tbl>
            <w:tblPr>
              <w:tblW w:w="9880" w:type="dxa"/>
              <w:tblLook w:val="04A0" w:firstRow="1" w:lastRow="0" w:firstColumn="1" w:lastColumn="0" w:noHBand="0" w:noVBand="1"/>
            </w:tblPr>
            <w:tblGrid>
              <w:gridCol w:w="9880"/>
            </w:tblGrid>
            <w:tr w:rsidR="000334D1" w14:paraId="4937FB57" w14:textId="77777777" w:rsidTr="000334D1">
              <w:trPr>
                <w:trHeight w:val="975"/>
              </w:trPr>
              <w:tc>
                <w:tcPr>
                  <w:tcW w:w="9880" w:type="dxa"/>
                  <w:tcBorders>
                    <w:top w:val="nil"/>
                    <w:left w:val="nil"/>
                    <w:bottom w:val="nil"/>
                    <w:right w:val="nil"/>
                  </w:tcBorders>
                  <w:vAlign w:val="center"/>
                  <w:hideMark/>
                </w:tcPr>
                <w:p w14:paraId="6BCA414C"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 </w:t>
                  </w:r>
                  <w:r>
                    <w:rPr>
                      <w:rFonts w:ascii="Cambria" w:hAnsi="Cambria" w:cs="Cambria"/>
                      <w:sz w:val="20"/>
                      <w:szCs w:val="20"/>
                    </w:rPr>
                    <w:t>Исполнитель</w:t>
                  </w:r>
                  <w:r>
                    <w:rPr>
                      <w:rFonts w:ascii="Times Armenian" w:hAnsi="Times Armenian" w:cs="Arial"/>
                      <w:sz w:val="20"/>
                      <w:szCs w:val="20"/>
                    </w:rPr>
                    <w:t xml:space="preserve"> </w:t>
                  </w:r>
                  <w:r>
                    <w:rPr>
                      <w:rFonts w:ascii="Cambria" w:hAnsi="Cambria" w:cs="Cambria"/>
                      <w:sz w:val="20"/>
                      <w:szCs w:val="20"/>
                    </w:rPr>
                    <w:t>по</w:t>
                  </w:r>
                  <w:r>
                    <w:rPr>
                      <w:rFonts w:ascii="Times Armenian" w:hAnsi="Times Armenian" w:cs="Arial"/>
                      <w:sz w:val="20"/>
                      <w:szCs w:val="20"/>
                    </w:rPr>
                    <w:t xml:space="preserve"> </w:t>
                  </w:r>
                  <w:r>
                    <w:rPr>
                      <w:rFonts w:ascii="Cambria" w:hAnsi="Cambria" w:cs="Cambria"/>
                      <w:sz w:val="20"/>
                      <w:szCs w:val="20"/>
                    </w:rPr>
                    <w:t>запросу</w:t>
                  </w:r>
                  <w:r>
                    <w:rPr>
                      <w:rFonts w:ascii="Times Armenian" w:hAnsi="Times Armenian" w:cs="Arial"/>
                      <w:sz w:val="20"/>
                      <w:szCs w:val="20"/>
                    </w:rPr>
                    <w:t xml:space="preserve"> </w:t>
                  </w:r>
                  <w:r>
                    <w:rPr>
                      <w:rFonts w:ascii="Cambria" w:hAnsi="Cambria" w:cs="Cambria"/>
                      <w:sz w:val="20"/>
                      <w:szCs w:val="20"/>
                    </w:rPr>
                    <w:t>Заказчика</w:t>
                  </w:r>
                  <w:r>
                    <w:rPr>
                      <w:rFonts w:ascii="Times Armenian" w:hAnsi="Times Armenian" w:cs="Arial"/>
                      <w:sz w:val="20"/>
                      <w:szCs w:val="20"/>
                    </w:rPr>
                    <w:t xml:space="preserve"> </w:t>
                  </w:r>
                  <w:r>
                    <w:rPr>
                      <w:rFonts w:ascii="Cambria" w:hAnsi="Cambria" w:cs="Cambria"/>
                      <w:sz w:val="20"/>
                      <w:szCs w:val="20"/>
                    </w:rPr>
                    <w:t>предоставляет</w:t>
                  </w:r>
                  <w:r>
                    <w:rPr>
                      <w:rFonts w:ascii="Times Armenian" w:hAnsi="Times Armenian" w:cs="Arial"/>
                      <w:sz w:val="20"/>
                      <w:szCs w:val="20"/>
                    </w:rPr>
                    <w:t xml:space="preserve"> </w:t>
                  </w:r>
                  <w:r>
                    <w:rPr>
                      <w:rFonts w:ascii="Cambria" w:hAnsi="Cambria" w:cs="Cambria"/>
                      <w:sz w:val="20"/>
                      <w:szCs w:val="20"/>
                    </w:rPr>
                    <w:t>справку</w:t>
                  </w:r>
                  <w:r>
                    <w:rPr>
                      <w:rFonts w:ascii="Times Armenian" w:hAnsi="Times Armenian" w:cs="Arial"/>
                      <w:sz w:val="20"/>
                      <w:szCs w:val="20"/>
                    </w:rPr>
                    <w:t xml:space="preserve"> </w:t>
                  </w:r>
                  <w:r>
                    <w:rPr>
                      <w:rFonts w:ascii="Cambria" w:hAnsi="Cambria" w:cs="Cambria"/>
                      <w:sz w:val="20"/>
                      <w:szCs w:val="20"/>
                    </w:rPr>
                    <w:t>о</w:t>
                  </w:r>
                  <w:r>
                    <w:rPr>
                      <w:rFonts w:ascii="Times Armenian" w:hAnsi="Times Armenian" w:cs="Arial"/>
                      <w:sz w:val="20"/>
                      <w:szCs w:val="20"/>
                    </w:rPr>
                    <w:t xml:space="preserve"> </w:t>
                  </w:r>
                  <w:r>
                    <w:rPr>
                      <w:rFonts w:ascii="Sylfaen" w:hAnsi="Sylfaen" w:cs="Sylfaen"/>
                      <w:sz w:val="20"/>
                      <w:szCs w:val="20"/>
                    </w:rPr>
                    <w:t>և</w:t>
                  </w:r>
                  <w:r>
                    <w:rPr>
                      <w:rFonts w:ascii="Times Armenian" w:hAnsi="Times Armenian" w:cs="Arial"/>
                      <w:sz w:val="20"/>
                      <w:szCs w:val="20"/>
                    </w:rPr>
                    <w:t xml:space="preserve"> </w:t>
                  </w:r>
                  <w:r>
                    <w:rPr>
                      <w:rFonts w:ascii="Cambria" w:hAnsi="Cambria" w:cs="Cambria"/>
                      <w:sz w:val="20"/>
                      <w:szCs w:val="20"/>
                    </w:rPr>
                    <w:t>времени</w:t>
                  </w:r>
                  <w:r>
                    <w:rPr>
                      <w:rFonts w:ascii="Times Armenian" w:hAnsi="Times Armenian" w:cs="Arial"/>
                      <w:sz w:val="20"/>
                      <w:szCs w:val="20"/>
                    </w:rPr>
                    <w:t xml:space="preserve"> </w:t>
                  </w:r>
                  <w:r>
                    <w:rPr>
                      <w:rFonts w:ascii="Cambria" w:hAnsi="Cambria" w:cs="Cambria"/>
                      <w:sz w:val="20"/>
                      <w:szCs w:val="20"/>
                    </w:rPr>
                    <w:t>суток</w:t>
                  </w:r>
                  <w:r>
                    <w:rPr>
                      <w:rFonts w:ascii="Times Armenian" w:hAnsi="Times Armenian" w:cs="Arial"/>
                      <w:sz w:val="20"/>
                      <w:szCs w:val="20"/>
                    </w:rPr>
                    <w:t xml:space="preserve"> </w:t>
                  </w:r>
                  <w:r>
                    <w:rPr>
                      <w:rFonts w:ascii="Cambria" w:hAnsi="Cambria" w:cs="Cambria"/>
                      <w:sz w:val="20"/>
                      <w:szCs w:val="20"/>
                    </w:rPr>
                    <w:t>подачи</w:t>
                  </w:r>
                  <w:r>
                    <w:rPr>
                      <w:rFonts w:ascii="Times Armenian" w:hAnsi="Times Armenian" w:cs="Arial"/>
                      <w:sz w:val="20"/>
                      <w:szCs w:val="20"/>
                    </w:rPr>
                    <w:t xml:space="preserve"> </w:t>
                  </w:r>
                  <w:r>
                    <w:rPr>
                      <w:rFonts w:ascii="Cambria" w:hAnsi="Cambria" w:cs="Cambria"/>
                      <w:sz w:val="20"/>
                      <w:szCs w:val="20"/>
                    </w:rPr>
                    <w:t>автомобиля</w:t>
                  </w:r>
                  <w:r>
                    <w:rPr>
                      <w:rFonts w:ascii="Times Armenian" w:hAnsi="Times Armenian" w:cs="Arial"/>
                      <w:sz w:val="20"/>
                      <w:szCs w:val="20"/>
                    </w:rPr>
                    <w:t xml:space="preserve"> </w:t>
                  </w:r>
                  <w:r>
                    <w:rPr>
                      <w:rFonts w:ascii="Cambria" w:hAnsi="Cambria" w:cs="Cambria"/>
                      <w:sz w:val="20"/>
                      <w:szCs w:val="20"/>
                    </w:rPr>
                    <w:t>Заказчика</w:t>
                  </w:r>
                  <w:r>
                    <w:rPr>
                      <w:rFonts w:ascii="Times Armenian" w:hAnsi="Times Armenian" w:cs="Arial"/>
                      <w:sz w:val="20"/>
                      <w:szCs w:val="20"/>
                    </w:rPr>
                    <w:t xml:space="preserve"> </w:t>
                  </w:r>
                  <w:r>
                    <w:rPr>
                      <w:rFonts w:ascii="Cambria" w:hAnsi="Cambria" w:cs="Cambria"/>
                      <w:sz w:val="20"/>
                      <w:szCs w:val="20"/>
                    </w:rPr>
                    <w:t>на</w:t>
                  </w:r>
                  <w:r>
                    <w:rPr>
                      <w:rFonts w:ascii="Times Armenian" w:hAnsi="Times Armenian" w:cs="Arial"/>
                      <w:sz w:val="20"/>
                      <w:szCs w:val="20"/>
                    </w:rPr>
                    <w:t xml:space="preserve"> </w:t>
                  </w:r>
                  <w:r>
                    <w:rPr>
                      <w:rFonts w:ascii="Cambria" w:hAnsi="Cambria" w:cs="Cambria"/>
                      <w:sz w:val="20"/>
                      <w:szCs w:val="20"/>
                    </w:rPr>
                    <w:t>СТО</w:t>
                  </w:r>
                  <w:r>
                    <w:rPr>
                      <w:rFonts w:ascii="Times Armenian" w:hAnsi="Times Armenian" w:cs="Arial"/>
                      <w:sz w:val="20"/>
                      <w:szCs w:val="20"/>
                    </w:rPr>
                    <w:t xml:space="preserve"> </w:t>
                  </w:r>
                  <w:r>
                    <w:rPr>
                      <w:rFonts w:ascii="Cambria" w:hAnsi="Cambria" w:cs="Cambria"/>
                      <w:sz w:val="20"/>
                      <w:szCs w:val="20"/>
                    </w:rPr>
                    <w:t>Исполнителя</w:t>
                  </w:r>
                  <w:r>
                    <w:rPr>
                      <w:rFonts w:ascii="Times Armenian" w:hAnsi="Times Armenian" w:cs="Arial"/>
                      <w:sz w:val="20"/>
                      <w:szCs w:val="20"/>
                    </w:rPr>
                    <w:t xml:space="preserve">. </w:t>
                  </w:r>
                  <w:r>
                    <w:rPr>
                      <w:rFonts w:ascii="Cambria" w:hAnsi="Cambria" w:cs="Cambria"/>
                      <w:sz w:val="20"/>
                      <w:szCs w:val="20"/>
                    </w:rPr>
                    <w:t>Заказы</w:t>
                  </w:r>
                  <w:r>
                    <w:rPr>
                      <w:rFonts w:ascii="Times Armenian" w:hAnsi="Times Armenian" w:cs="Arial"/>
                      <w:sz w:val="20"/>
                      <w:szCs w:val="20"/>
                    </w:rPr>
                    <w:t xml:space="preserve"> </w:t>
                  </w:r>
                  <w:r>
                    <w:rPr>
                      <w:rFonts w:ascii="Cambria" w:hAnsi="Cambria" w:cs="Cambria"/>
                      <w:sz w:val="20"/>
                      <w:szCs w:val="20"/>
                    </w:rPr>
                    <w:t>клиентов</w:t>
                  </w:r>
                  <w:r>
                    <w:rPr>
                      <w:rFonts w:ascii="Times Armenian" w:hAnsi="Times Armenian" w:cs="Arial"/>
                      <w:sz w:val="20"/>
                      <w:szCs w:val="20"/>
                    </w:rPr>
                    <w:t xml:space="preserve"> </w:t>
                  </w:r>
                  <w:r>
                    <w:rPr>
                      <w:rFonts w:ascii="Cambria" w:hAnsi="Cambria" w:cs="Cambria"/>
                      <w:sz w:val="20"/>
                      <w:szCs w:val="20"/>
                    </w:rPr>
                    <w:t>должны</w:t>
                  </w:r>
                  <w:r>
                    <w:rPr>
                      <w:rFonts w:ascii="Times Armenian" w:hAnsi="Times Armenian" w:cs="Arial"/>
                      <w:sz w:val="20"/>
                      <w:szCs w:val="20"/>
                    </w:rPr>
                    <w:t xml:space="preserve"> </w:t>
                  </w:r>
                  <w:r>
                    <w:rPr>
                      <w:rFonts w:ascii="Cambria" w:hAnsi="Cambria" w:cs="Cambria"/>
                      <w:sz w:val="20"/>
                      <w:szCs w:val="20"/>
                    </w:rPr>
                    <w:t>быть</w:t>
                  </w:r>
                  <w:r>
                    <w:rPr>
                      <w:rFonts w:ascii="Times Armenian" w:hAnsi="Times Armenian" w:cs="Arial"/>
                      <w:sz w:val="20"/>
                      <w:szCs w:val="20"/>
                    </w:rPr>
                    <w:t xml:space="preserve"> </w:t>
                  </w:r>
                  <w:r>
                    <w:rPr>
                      <w:rFonts w:ascii="Cambria" w:hAnsi="Cambria" w:cs="Cambria"/>
                      <w:sz w:val="20"/>
                      <w:szCs w:val="20"/>
                    </w:rPr>
                    <w:t>размещены</w:t>
                  </w:r>
                  <w:r>
                    <w:rPr>
                      <w:rFonts w:ascii="Times Armenian" w:hAnsi="Times Armenian" w:cs="Arial"/>
                      <w:sz w:val="20"/>
                      <w:szCs w:val="20"/>
                    </w:rPr>
                    <w:t xml:space="preserve"> </w:t>
                  </w:r>
                  <w:r>
                    <w:rPr>
                      <w:rFonts w:ascii="Cambria" w:hAnsi="Cambria" w:cs="Cambria"/>
                      <w:sz w:val="20"/>
                      <w:szCs w:val="20"/>
                    </w:rPr>
                    <w:t>по</w:t>
                  </w:r>
                  <w:r>
                    <w:rPr>
                      <w:rFonts w:ascii="Times Armenian" w:hAnsi="Times Armenian" w:cs="Arial"/>
                      <w:sz w:val="20"/>
                      <w:szCs w:val="20"/>
                    </w:rPr>
                    <w:t xml:space="preserve"> </w:t>
                  </w:r>
                  <w:r>
                    <w:rPr>
                      <w:rFonts w:ascii="Cambria" w:hAnsi="Cambria" w:cs="Cambria"/>
                      <w:sz w:val="20"/>
                      <w:szCs w:val="20"/>
                    </w:rPr>
                    <w:t>электронной</w:t>
                  </w:r>
                  <w:r>
                    <w:rPr>
                      <w:rFonts w:ascii="Times Armenian" w:hAnsi="Times Armenian" w:cs="Arial"/>
                      <w:sz w:val="20"/>
                      <w:szCs w:val="20"/>
                    </w:rPr>
                    <w:t xml:space="preserve"> </w:t>
                  </w:r>
                  <w:r>
                    <w:rPr>
                      <w:rFonts w:ascii="Cambria" w:hAnsi="Cambria" w:cs="Cambria"/>
                      <w:sz w:val="20"/>
                      <w:szCs w:val="20"/>
                    </w:rPr>
                    <w:t>почте</w:t>
                  </w:r>
                  <w:r>
                    <w:rPr>
                      <w:rFonts w:ascii="Times Armenian" w:hAnsi="Times Armenian" w:cs="Arial"/>
                      <w:sz w:val="20"/>
                      <w:szCs w:val="20"/>
                    </w:rPr>
                    <w:t xml:space="preserve">, Viber </w:t>
                  </w:r>
                  <w:r>
                    <w:rPr>
                      <w:rFonts w:ascii="Cambria" w:hAnsi="Cambria" w:cs="Cambria"/>
                      <w:sz w:val="20"/>
                      <w:szCs w:val="20"/>
                    </w:rPr>
                    <w:t>или</w:t>
                  </w:r>
                  <w:r>
                    <w:rPr>
                      <w:rFonts w:ascii="Times Armenian" w:hAnsi="Times Armenian" w:cs="Arial"/>
                      <w:sz w:val="20"/>
                      <w:szCs w:val="20"/>
                    </w:rPr>
                    <w:t xml:space="preserve"> WhatsAPP, </w:t>
                  </w:r>
                  <w:r>
                    <w:rPr>
                      <w:rFonts w:ascii="Cambria" w:hAnsi="Cambria" w:cs="Cambria"/>
                      <w:sz w:val="20"/>
                      <w:szCs w:val="20"/>
                    </w:rPr>
                    <w:t>предоставленной</w:t>
                  </w:r>
                  <w:r>
                    <w:rPr>
                      <w:rFonts w:ascii="Times Armenian" w:hAnsi="Times Armenian" w:cs="Arial"/>
                      <w:sz w:val="20"/>
                      <w:szCs w:val="20"/>
                    </w:rPr>
                    <w:t xml:space="preserve"> </w:t>
                  </w:r>
                  <w:r>
                    <w:rPr>
                      <w:rFonts w:ascii="Cambria" w:hAnsi="Cambria" w:cs="Cambria"/>
                      <w:sz w:val="20"/>
                      <w:szCs w:val="20"/>
                    </w:rPr>
                    <w:t>Подрядчиком</w:t>
                  </w:r>
                  <w:r>
                    <w:rPr>
                      <w:rFonts w:ascii="Times Armenian" w:hAnsi="Times Armenian" w:cs="Arial"/>
                      <w:sz w:val="20"/>
                      <w:szCs w:val="20"/>
                    </w:rPr>
                    <w:t>.</w:t>
                  </w:r>
                </w:p>
              </w:tc>
            </w:tr>
            <w:tr w:rsidR="000334D1" w14:paraId="64884DE8" w14:textId="77777777" w:rsidTr="000334D1">
              <w:trPr>
                <w:trHeight w:val="660"/>
              </w:trPr>
              <w:tc>
                <w:tcPr>
                  <w:tcW w:w="9880" w:type="dxa"/>
                  <w:tcBorders>
                    <w:top w:val="nil"/>
                    <w:left w:val="nil"/>
                    <w:bottom w:val="nil"/>
                    <w:right w:val="nil"/>
                  </w:tcBorders>
                  <w:vAlign w:val="center"/>
                  <w:hideMark/>
                </w:tcPr>
                <w:p w14:paraId="03B226D4"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 </w:t>
                  </w:r>
                  <w:r>
                    <w:rPr>
                      <w:rFonts w:ascii="Cambria" w:hAnsi="Cambria" w:cs="Cambria"/>
                      <w:sz w:val="20"/>
                      <w:szCs w:val="20"/>
                    </w:rPr>
                    <w:t>Исполнитель</w:t>
                  </w:r>
                  <w:r>
                    <w:rPr>
                      <w:rFonts w:ascii="Times Armenian" w:hAnsi="Times Armenian" w:cs="Arial"/>
                      <w:sz w:val="20"/>
                      <w:szCs w:val="20"/>
                    </w:rPr>
                    <w:t xml:space="preserve"> </w:t>
                  </w:r>
                  <w:r>
                    <w:rPr>
                      <w:rFonts w:ascii="Cambria" w:hAnsi="Cambria" w:cs="Cambria"/>
                      <w:sz w:val="20"/>
                      <w:szCs w:val="20"/>
                    </w:rPr>
                    <w:t>обязан</w:t>
                  </w:r>
                  <w:r>
                    <w:rPr>
                      <w:rFonts w:ascii="Times Armenian" w:hAnsi="Times Armenian" w:cs="Arial"/>
                      <w:sz w:val="20"/>
                      <w:szCs w:val="20"/>
                    </w:rPr>
                    <w:t xml:space="preserve"> </w:t>
                  </w:r>
                  <w:r>
                    <w:rPr>
                      <w:rFonts w:ascii="Cambria" w:hAnsi="Cambria" w:cs="Cambria"/>
                      <w:sz w:val="20"/>
                      <w:szCs w:val="20"/>
                    </w:rPr>
                    <w:t>предоставить</w:t>
                  </w:r>
                  <w:r>
                    <w:rPr>
                      <w:rFonts w:ascii="Times Armenian" w:hAnsi="Times Armenian" w:cs="Arial"/>
                      <w:sz w:val="20"/>
                      <w:szCs w:val="20"/>
                    </w:rPr>
                    <w:t xml:space="preserve"> </w:t>
                  </w:r>
                  <w:r>
                    <w:rPr>
                      <w:rFonts w:ascii="Cambria" w:hAnsi="Cambria" w:cs="Cambria"/>
                      <w:sz w:val="20"/>
                      <w:szCs w:val="20"/>
                    </w:rPr>
                    <w:t>по</w:t>
                  </w:r>
                  <w:r>
                    <w:rPr>
                      <w:rFonts w:ascii="Times Armenian" w:hAnsi="Times Armenian" w:cs="Arial"/>
                      <w:sz w:val="20"/>
                      <w:szCs w:val="20"/>
                    </w:rPr>
                    <w:t xml:space="preserve"> </w:t>
                  </w:r>
                  <w:r>
                    <w:rPr>
                      <w:rFonts w:ascii="Cambria" w:hAnsi="Cambria" w:cs="Cambria"/>
                      <w:sz w:val="20"/>
                      <w:szCs w:val="20"/>
                    </w:rPr>
                    <w:t>запросу</w:t>
                  </w:r>
                  <w:r>
                    <w:rPr>
                      <w:rFonts w:ascii="Times Armenian" w:hAnsi="Times Armenian" w:cs="Arial"/>
                      <w:sz w:val="20"/>
                      <w:szCs w:val="20"/>
                    </w:rPr>
                    <w:t xml:space="preserve"> </w:t>
                  </w:r>
                  <w:r>
                    <w:rPr>
                      <w:rFonts w:ascii="Cambria" w:hAnsi="Cambria" w:cs="Cambria"/>
                      <w:sz w:val="20"/>
                      <w:szCs w:val="20"/>
                    </w:rPr>
                    <w:t>Клиента</w:t>
                  </w:r>
                  <w:r>
                    <w:rPr>
                      <w:rFonts w:ascii="Times Armenian" w:hAnsi="Times Armenian" w:cs="Arial"/>
                      <w:sz w:val="20"/>
                      <w:szCs w:val="20"/>
                    </w:rPr>
                    <w:t xml:space="preserve"> </w:t>
                  </w:r>
                  <w:r>
                    <w:rPr>
                      <w:rFonts w:ascii="Cambria" w:hAnsi="Cambria" w:cs="Cambria"/>
                      <w:sz w:val="20"/>
                      <w:szCs w:val="20"/>
                    </w:rPr>
                    <w:t>дату</w:t>
                  </w:r>
                  <w:r>
                    <w:rPr>
                      <w:rFonts w:ascii="Times Armenian" w:hAnsi="Times Armenian" w:cs="Arial"/>
                      <w:sz w:val="20"/>
                      <w:szCs w:val="20"/>
                    </w:rPr>
                    <w:t xml:space="preserve"> </w:t>
                  </w:r>
                  <w:r>
                    <w:rPr>
                      <w:rFonts w:ascii="Cambria" w:hAnsi="Cambria" w:cs="Cambria"/>
                      <w:sz w:val="20"/>
                      <w:szCs w:val="20"/>
                    </w:rPr>
                    <w:t>и</w:t>
                  </w:r>
                  <w:r>
                    <w:rPr>
                      <w:rFonts w:ascii="Times Armenian" w:hAnsi="Times Armenian" w:cs="Arial"/>
                      <w:sz w:val="20"/>
                      <w:szCs w:val="20"/>
                    </w:rPr>
                    <w:t xml:space="preserve"> </w:t>
                  </w:r>
                  <w:r>
                    <w:rPr>
                      <w:rFonts w:ascii="Cambria" w:hAnsi="Cambria" w:cs="Cambria"/>
                      <w:sz w:val="20"/>
                      <w:szCs w:val="20"/>
                    </w:rPr>
                    <w:t>время</w:t>
                  </w:r>
                  <w:r>
                    <w:rPr>
                      <w:rFonts w:ascii="Times Armenian" w:hAnsi="Times Armenian" w:cs="Arial"/>
                      <w:sz w:val="20"/>
                      <w:szCs w:val="20"/>
                    </w:rPr>
                    <w:t xml:space="preserve"> </w:t>
                  </w:r>
                  <w:r>
                    <w:rPr>
                      <w:rFonts w:ascii="Cambria" w:hAnsi="Cambria" w:cs="Cambria"/>
                      <w:sz w:val="20"/>
                      <w:szCs w:val="20"/>
                    </w:rPr>
                    <w:t>подачи</w:t>
                  </w:r>
                  <w:r>
                    <w:rPr>
                      <w:rFonts w:ascii="Times Armenian" w:hAnsi="Times Armenian" w:cs="Arial"/>
                      <w:sz w:val="20"/>
                      <w:szCs w:val="20"/>
                    </w:rPr>
                    <w:t xml:space="preserve"> </w:t>
                  </w:r>
                  <w:r>
                    <w:rPr>
                      <w:rFonts w:ascii="Cambria" w:hAnsi="Cambria" w:cs="Cambria"/>
                      <w:sz w:val="20"/>
                      <w:szCs w:val="20"/>
                    </w:rPr>
                    <w:t>Транспортного</w:t>
                  </w:r>
                  <w:r>
                    <w:rPr>
                      <w:rFonts w:ascii="Times Armenian" w:hAnsi="Times Armenian" w:cs="Arial"/>
                      <w:sz w:val="20"/>
                      <w:szCs w:val="20"/>
                    </w:rPr>
                    <w:t xml:space="preserve"> </w:t>
                  </w:r>
                  <w:r>
                    <w:rPr>
                      <w:rFonts w:ascii="Cambria" w:hAnsi="Cambria" w:cs="Cambria"/>
                      <w:sz w:val="20"/>
                      <w:szCs w:val="20"/>
                    </w:rPr>
                    <w:t>средства</w:t>
                  </w:r>
                  <w:r>
                    <w:rPr>
                      <w:rFonts w:ascii="Times Armenian" w:hAnsi="Times Armenian" w:cs="Arial"/>
                      <w:sz w:val="20"/>
                      <w:szCs w:val="20"/>
                    </w:rPr>
                    <w:t xml:space="preserve"> </w:t>
                  </w:r>
                  <w:r>
                    <w:rPr>
                      <w:rFonts w:ascii="Cambria" w:hAnsi="Cambria" w:cs="Cambria"/>
                      <w:sz w:val="20"/>
                      <w:szCs w:val="20"/>
                    </w:rPr>
                    <w:t>Работодателя</w:t>
                  </w:r>
                  <w:r>
                    <w:rPr>
                      <w:rFonts w:ascii="Times Armenian" w:hAnsi="Times Armenian" w:cs="Arial"/>
                      <w:sz w:val="20"/>
                      <w:szCs w:val="20"/>
                    </w:rPr>
                    <w:t xml:space="preserve"> </w:t>
                  </w:r>
                  <w:r>
                    <w:rPr>
                      <w:rFonts w:ascii="Cambria" w:hAnsi="Cambria" w:cs="Cambria"/>
                      <w:sz w:val="20"/>
                      <w:szCs w:val="20"/>
                    </w:rPr>
                    <w:t>на</w:t>
                  </w:r>
                  <w:r>
                    <w:rPr>
                      <w:rFonts w:ascii="Times Armenian" w:hAnsi="Times Armenian" w:cs="Arial"/>
                      <w:sz w:val="20"/>
                      <w:szCs w:val="20"/>
                    </w:rPr>
                    <w:t xml:space="preserve"> </w:t>
                  </w:r>
                  <w:r>
                    <w:rPr>
                      <w:rFonts w:ascii="Cambria" w:hAnsi="Cambria" w:cs="Cambria"/>
                      <w:sz w:val="20"/>
                      <w:szCs w:val="20"/>
                    </w:rPr>
                    <w:t>Станцию</w:t>
                  </w:r>
                  <w:r>
                    <w:rPr>
                      <w:rFonts w:ascii="Times Armenian" w:hAnsi="Times Armenian" w:cs="Arial"/>
                      <w:sz w:val="20"/>
                      <w:szCs w:val="20"/>
                    </w:rPr>
                    <w:t xml:space="preserve"> </w:t>
                  </w:r>
                  <w:r>
                    <w:rPr>
                      <w:sz w:val="20"/>
                      <w:szCs w:val="20"/>
                    </w:rPr>
                    <w:t>​​обслуживания</w:t>
                  </w:r>
                  <w:r>
                    <w:rPr>
                      <w:rFonts w:ascii="Times Armenian" w:hAnsi="Times Armenian" w:cs="Arial"/>
                      <w:sz w:val="20"/>
                      <w:szCs w:val="20"/>
                    </w:rPr>
                    <w:t xml:space="preserve"> </w:t>
                  </w:r>
                  <w:r>
                    <w:rPr>
                      <w:rFonts w:ascii="Cambria" w:hAnsi="Cambria" w:cs="Cambria"/>
                      <w:sz w:val="20"/>
                      <w:szCs w:val="20"/>
                    </w:rPr>
                    <w:t>Агента</w:t>
                  </w:r>
                  <w:r>
                    <w:rPr>
                      <w:rFonts w:ascii="Times Armenian" w:hAnsi="Times Armenian" w:cs="Arial"/>
                      <w:sz w:val="20"/>
                      <w:szCs w:val="20"/>
                    </w:rPr>
                    <w:t>.</w:t>
                  </w:r>
                </w:p>
              </w:tc>
            </w:tr>
            <w:tr w:rsidR="000334D1" w14:paraId="141BDEFB" w14:textId="77777777" w:rsidTr="000334D1">
              <w:trPr>
                <w:trHeight w:val="450"/>
              </w:trPr>
              <w:tc>
                <w:tcPr>
                  <w:tcW w:w="9880" w:type="dxa"/>
                  <w:tcBorders>
                    <w:top w:val="nil"/>
                    <w:left w:val="nil"/>
                    <w:bottom w:val="nil"/>
                    <w:right w:val="nil"/>
                  </w:tcBorders>
                  <w:vAlign w:val="center"/>
                  <w:hideMark/>
                </w:tcPr>
                <w:p w14:paraId="5C21B4A4"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 </w:t>
                  </w:r>
                  <w:r>
                    <w:rPr>
                      <w:rFonts w:ascii="Cambria" w:hAnsi="Cambria" w:cs="Cambria"/>
                      <w:sz w:val="20"/>
                      <w:szCs w:val="20"/>
                    </w:rPr>
                    <w:t>Услуги</w:t>
                  </w:r>
                  <w:r>
                    <w:rPr>
                      <w:rFonts w:ascii="Times Armenian" w:hAnsi="Times Armenian" w:cs="Arial"/>
                      <w:sz w:val="20"/>
                      <w:szCs w:val="20"/>
                    </w:rPr>
                    <w:t xml:space="preserve"> </w:t>
                  </w:r>
                  <w:r>
                    <w:rPr>
                      <w:rFonts w:ascii="Cambria" w:hAnsi="Cambria" w:cs="Cambria"/>
                      <w:sz w:val="20"/>
                      <w:szCs w:val="20"/>
                    </w:rPr>
                    <w:t>должны</w:t>
                  </w:r>
                  <w:r>
                    <w:rPr>
                      <w:rFonts w:ascii="Times Armenian" w:hAnsi="Times Armenian" w:cs="Arial"/>
                      <w:sz w:val="20"/>
                      <w:szCs w:val="20"/>
                    </w:rPr>
                    <w:t xml:space="preserve"> </w:t>
                  </w:r>
                  <w:r>
                    <w:rPr>
                      <w:rFonts w:ascii="Cambria" w:hAnsi="Cambria" w:cs="Cambria"/>
                      <w:sz w:val="20"/>
                      <w:szCs w:val="20"/>
                    </w:rPr>
                    <w:t>быть</w:t>
                  </w:r>
                  <w:r>
                    <w:rPr>
                      <w:rFonts w:ascii="Times Armenian" w:hAnsi="Times Armenian" w:cs="Arial"/>
                      <w:sz w:val="20"/>
                      <w:szCs w:val="20"/>
                    </w:rPr>
                    <w:t xml:space="preserve"> </w:t>
                  </w:r>
                  <w:r>
                    <w:rPr>
                      <w:rFonts w:ascii="Cambria" w:hAnsi="Cambria" w:cs="Cambria"/>
                      <w:sz w:val="20"/>
                      <w:szCs w:val="20"/>
                    </w:rPr>
                    <w:t>предоставлены</w:t>
                  </w:r>
                  <w:r>
                    <w:rPr>
                      <w:rFonts w:ascii="Times Armenian" w:hAnsi="Times Armenian" w:cs="Arial"/>
                      <w:sz w:val="20"/>
                      <w:szCs w:val="20"/>
                    </w:rPr>
                    <w:t xml:space="preserve"> </w:t>
                  </w:r>
                  <w:r>
                    <w:rPr>
                      <w:rFonts w:ascii="Cambria" w:hAnsi="Cambria" w:cs="Cambria"/>
                      <w:sz w:val="20"/>
                      <w:szCs w:val="20"/>
                    </w:rPr>
                    <w:t>в</w:t>
                  </w:r>
                  <w:r>
                    <w:rPr>
                      <w:rFonts w:ascii="Times Armenian" w:hAnsi="Times Armenian" w:cs="Arial"/>
                      <w:sz w:val="20"/>
                      <w:szCs w:val="20"/>
                    </w:rPr>
                    <w:t xml:space="preserve"> </w:t>
                  </w:r>
                  <w:r>
                    <w:rPr>
                      <w:rFonts w:ascii="Cambria" w:hAnsi="Cambria" w:cs="Cambria"/>
                      <w:sz w:val="20"/>
                      <w:szCs w:val="20"/>
                    </w:rPr>
                    <w:t>Ереване</w:t>
                  </w:r>
                  <w:r>
                    <w:rPr>
                      <w:rFonts w:ascii="Times Armenian" w:hAnsi="Times Armenian" w:cs="Arial"/>
                      <w:sz w:val="20"/>
                      <w:szCs w:val="20"/>
                    </w:rPr>
                    <w:t>.</w:t>
                  </w:r>
                </w:p>
              </w:tc>
            </w:tr>
            <w:tr w:rsidR="000334D1" w14:paraId="76E5D718" w14:textId="77777777" w:rsidTr="000334D1">
              <w:trPr>
                <w:trHeight w:val="885"/>
              </w:trPr>
              <w:tc>
                <w:tcPr>
                  <w:tcW w:w="9880" w:type="dxa"/>
                  <w:tcBorders>
                    <w:top w:val="nil"/>
                    <w:left w:val="nil"/>
                    <w:bottom w:val="nil"/>
                    <w:right w:val="nil"/>
                  </w:tcBorders>
                  <w:vAlign w:val="center"/>
                  <w:hideMark/>
                </w:tcPr>
                <w:p w14:paraId="0C461023" w14:textId="77777777" w:rsidR="000334D1" w:rsidRDefault="000334D1" w:rsidP="000334D1">
                  <w:pPr>
                    <w:rPr>
                      <w:rFonts w:ascii="Times Armenian" w:hAnsi="Times Armenian" w:cs="Arial"/>
                      <w:sz w:val="20"/>
                      <w:szCs w:val="20"/>
                    </w:rPr>
                  </w:pPr>
                  <w:r>
                    <w:rPr>
                      <w:rFonts w:ascii="Times Armenian" w:hAnsi="Times Armenian" w:cs="Arial"/>
                      <w:sz w:val="20"/>
                      <w:szCs w:val="20"/>
                    </w:rPr>
                    <w:lastRenderedPageBreak/>
                    <w:t xml:space="preserve">* </w:t>
                  </w:r>
                  <w:r>
                    <w:rPr>
                      <w:rFonts w:ascii="Cambria" w:hAnsi="Cambria" w:cs="Cambria"/>
                      <w:sz w:val="20"/>
                      <w:szCs w:val="20"/>
                    </w:rPr>
                    <w:t>Услуги</w:t>
                  </w:r>
                  <w:r>
                    <w:rPr>
                      <w:rFonts w:ascii="Times Armenian" w:hAnsi="Times Armenian" w:cs="Arial"/>
                      <w:sz w:val="20"/>
                      <w:szCs w:val="20"/>
                    </w:rPr>
                    <w:t xml:space="preserve"> </w:t>
                  </w:r>
                  <w:r>
                    <w:rPr>
                      <w:rFonts w:ascii="Cambria" w:hAnsi="Cambria" w:cs="Cambria"/>
                      <w:sz w:val="20"/>
                      <w:szCs w:val="20"/>
                    </w:rPr>
                    <w:t>должны</w:t>
                  </w:r>
                  <w:r>
                    <w:rPr>
                      <w:rFonts w:ascii="Times Armenian" w:hAnsi="Times Armenian" w:cs="Arial"/>
                      <w:sz w:val="20"/>
                      <w:szCs w:val="20"/>
                    </w:rPr>
                    <w:t xml:space="preserve"> </w:t>
                  </w:r>
                  <w:r>
                    <w:rPr>
                      <w:rFonts w:ascii="Cambria" w:hAnsi="Cambria" w:cs="Cambria"/>
                      <w:sz w:val="20"/>
                      <w:szCs w:val="20"/>
                    </w:rPr>
                    <w:t>предоставляться</w:t>
                  </w:r>
                  <w:r>
                    <w:rPr>
                      <w:rFonts w:ascii="Times Armenian" w:hAnsi="Times Armenian" w:cs="Arial"/>
                      <w:sz w:val="20"/>
                      <w:szCs w:val="20"/>
                    </w:rPr>
                    <w:t xml:space="preserve"> </w:t>
                  </w:r>
                  <w:r>
                    <w:rPr>
                      <w:rFonts w:ascii="Cambria" w:hAnsi="Cambria" w:cs="Cambria"/>
                      <w:sz w:val="20"/>
                      <w:szCs w:val="20"/>
                    </w:rPr>
                    <w:t>транспортным</w:t>
                  </w:r>
                  <w:r>
                    <w:rPr>
                      <w:rFonts w:ascii="Times Armenian" w:hAnsi="Times Armenian" w:cs="Arial"/>
                      <w:sz w:val="20"/>
                      <w:szCs w:val="20"/>
                    </w:rPr>
                    <w:t xml:space="preserve"> </w:t>
                  </w:r>
                  <w:r>
                    <w:rPr>
                      <w:rFonts w:ascii="Cambria" w:hAnsi="Cambria" w:cs="Cambria"/>
                      <w:sz w:val="20"/>
                      <w:szCs w:val="20"/>
                    </w:rPr>
                    <w:t>средством</w:t>
                  </w:r>
                  <w:r>
                    <w:rPr>
                      <w:rFonts w:ascii="Times Armenian" w:hAnsi="Times Armenian" w:cs="Arial"/>
                      <w:sz w:val="20"/>
                      <w:szCs w:val="20"/>
                    </w:rPr>
                    <w:t xml:space="preserve"> </w:t>
                  </w:r>
                  <w:r>
                    <w:rPr>
                      <w:rFonts w:ascii="Cambria" w:hAnsi="Cambria" w:cs="Cambria"/>
                      <w:sz w:val="20"/>
                      <w:szCs w:val="20"/>
                    </w:rPr>
                    <w:t>Клиента</w:t>
                  </w:r>
                  <w:r>
                    <w:rPr>
                      <w:rFonts w:ascii="Times Armenian" w:hAnsi="Times Armenian" w:cs="Arial"/>
                      <w:sz w:val="20"/>
                      <w:szCs w:val="20"/>
                    </w:rPr>
                    <w:t xml:space="preserve"> </w:t>
                  </w:r>
                  <w:r>
                    <w:rPr>
                      <w:rFonts w:ascii="Cambria" w:hAnsi="Cambria" w:cs="Cambria"/>
                      <w:sz w:val="20"/>
                      <w:szCs w:val="20"/>
                    </w:rPr>
                    <w:t>в</w:t>
                  </w:r>
                  <w:r>
                    <w:rPr>
                      <w:rFonts w:ascii="Times Armenian" w:hAnsi="Times Armenian" w:cs="Arial"/>
                      <w:sz w:val="20"/>
                      <w:szCs w:val="20"/>
                    </w:rPr>
                    <w:t xml:space="preserve"> </w:t>
                  </w:r>
                  <w:r>
                    <w:rPr>
                      <w:rFonts w:ascii="Cambria" w:hAnsi="Cambria" w:cs="Cambria"/>
                      <w:sz w:val="20"/>
                      <w:szCs w:val="20"/>
                    </w:rPr>
                    <w:t>течение</w:t>
                  </w:r>
                  <w:r>
                    <w:rPr>
                      <w:rFonts w:ascii="Times Armenian" w:hAnsi="Times Armenian" w:cs="Arial"/>
                      <w:sz w:val="20"/>
                      <w:szCs w:val="20"/>
                    </w:rPr>
                    <w:t xml:space="preserve"> </w:t>
                  </w:r>
                  <w:r>
                    <w:rPr>
                      <w:rFonts w:ascii="Cambria" w:hAnsi="Cambria" w:cs="Cambria"/>
                      <w:sz w:val="20"/>
                      <w:szCs w:val="20"/>
                    </w:rPr>
                    <w:t>максимум</w:t>
                  </w:r>
                  <w:r>
                    <w:rPr>
                      <w:rFonts w:ascii="Times Armenian" w:hAnsi="Times Armenian" w:cs="Arial"/>
                      <w:sz w:val="20"/>
                      <w:szCs w:val="20"/>
                    </w:rPr>
                    <w:t xml:space="preserve"> </w:t>
                  </w:r>
                  <w:r>
                    <w:rPr>
                      <w:rFonts w:ascii="Cambria" w:hAnsi="Cambria" w:cs="Cambria"/>
                      <w:sz w:val="20"/>
                      <w:szCs w:val="20"/>
                    </w:rPr>
                    <w:t>трех</w:t>
                  </w:r>
                  <w:r>
                    <w:rPr>
                      <w:rFonts w:ascii="Times Armenian" w:hAnsi="Times Armenian" w:cs="Arial"/>
                      <w:sz w:val="20"/>
                      <w:szCs w:val="20"/>
                    </w:rPr>
                    <w:t xml:space="preserve"> </w:t>
                  </w:r>
                  <w:r>
                    <w:rPr>
                      <w:rFonts w:ascii="Cambria" w:hAnsi="Cambria" w:cs="Cambria"/>
                      <w:sz w:val="20"/>
                      <w:szCs w:val="20"/>
                    </w:rPr>
                    <w:t>рабочих</w:t>
                  </w:r>
                  <w:r>
                    <w:rPr>
                      <w:rFonts w:ascii="Times Armenian" w:hAnsi="Times Armenian" w:cs="Arial"/>
                      <w:sz w:val="20"/>
                      <w:szCs w:val="20"/>
                    </w:rPr>
                    <w:t xml:space="preserve"> </w:t>
                  </w:r>
                  <w:r>
                    <w:rPr>
                      <w:rFonts w:ascii="Cambria" w:hAnsi="Cambria" w:cs="Cambria"/>
                      <w:sz w:val="20"/>
                      <w:szCs w:val="20"/>
                    </w:rPr>
                    <w:t>дней</w:t>
                  </w:r>
                  <w:r>
                    <w:rPr>
                      <w:rFonts w:ascii="Times Armenian" w:hAnsi="Times Armenian" w:cs="Arial"/>
                      <w:sz w:val="20"/>
                      <w:szCs w:val="20"/>
                    </w:rPr>
                    <w:t xml:space="preserve"> </w:t>
                  </w:r>
                  <w:r>
                    <w:rPr>
                      <w:rFonts w:ascii="Cambria" w:hAnsi="Cambria" w:cs="Cambria"/>
                      <w:sz w:val="20"/>
                      <w:szCs w:val="20"/>
                    </w:rPr>
                    <w:t>с</w:t>
                  </w:r>
                  <w:r>
                    <w:rPr>
                      <w:rFonts w:ascii="Times Armenian" w:hAnsi="Times Armenian" w:cs="Arial"/>
                      <w:sz w:val="20"/>
                      <w:szCs w:val="20"/>
                    </w:rPr>
                    <w:t xml:space="preserve"> </w:t>
                  </w:r>
                  <w:r>
                    <w:rPr>
                      <w:rFonts w:ascii="Cambria" w:hAnsi="Cambria" w:cs="Cambria"/>
                      <w:sz w:val="20"/>
                      <w:szCs w:val="20"/>
                    </w:rPr>
                    <w:t>даты</w:t>
                  </w:r>
                  <w:r>
                    <w:rPr>
                      <w:rFonts w:ascii="Times Armenian" w:hAnsi="Times Armenian" w:cs="Arial"/>
                      <w:sz w:val="20"/>
                      <w:szCs w:val="20"/>
                    </w:rPr>
                    <w:t xml:space="preserve"> </w:t>
                  </w:r>
                  <w:r>
                    <w:rPr>
                      <w:rFonts w:ascii="Cambria" w:hAnsi="Cambria" w:cs="Cambria"/>
                      <w:sz w:val="20"/>
                      <w:szCs w:val="20"/>
                    </w:rPr>
                    <w:t>регистрации</w:t>
                  </w:r>
                  <w:r>
                    <w:rPr>
                      <w:rFonts w:ascii="Times Armenian" w:hAnsi="Times Armenian" w:cs="Arial"/>
                      <w:sz w:val="20"/>
                      <w:szCs w:val="20"/>
                    </w:rPr>
                    <w:t xml:space="preserve"> </w:t>
                  </w:r>
                  <w:r>
                    <w:rPr>
                      <w:rFonts w:ascii="Cambria" w:hAnsi="Cambria" w:cs="Cambria"/>
                      <w:sz w:val="20"/>
                      <w:szCs w:val="20"/>
                    </w:rPr>
                    <w:t>на</w:t>
                  </w:r>
                  <w:r>
                    <w:rPr>
                      <w:rFonts w:ascii="Times Armenian" w:hAnsi="Times Armenian" w:cs="Arial"/>
                      <w:sz w:val="20"/>
                      <w:szCs w:val="20"/>
                    </w:rPr>
                    <w:t xml:space="preserve"> </w:t>
                  </w:r>
                  <w:r>
                    <w:rPr>
                      <w:rFonts w:ascii="Cambria" w:hAnsi="Cambria" w:cs="Cambria"/>
                      <w:sz w:val="20"/>
                      <w:szCs w:val="20"/>
                    </w:rPr>
                    <w:t>Сервисной</w:t>
                  </w:r>
                  <w:r>
                    <w:rPr>
                      <w:rFonts w:ascii="Times Armenian" w:hAnsi="Times Armenian" w:cs="Arial"/>
                      <w:sz w:val="20"/>
                      <w:szCs w:val="20"/>
                    </w:rPr>
                    <w:t xml:space="preserve"> </w:t>
                  </w:r>
                  <w:r>
                    <w:rPr>
                      <w:rFonts w:ascii="Cambria" w:hAnsi="Cambria" w:cs="Cambria"/>
                      <w:sz w:val="20"/>
                      <w:szCs w:val="20"/>
                    </w:rPr>
                    <w:t>станции</w:t>
                  </w:r>
                  <w:r>
                    <w:rPr>
                      <w:rFonts w:ascii="Times Armenian" w:hAnsi="Times Armenian" w:cs="Arial"/>
                      <w:sz w:val="20"/>
                      <w:szCs w:val="20"/>
                    </w:rPr>
                    <w:t xml:space="preserve"> </w:t>
                  </w:r>
                  <w:r>
                    <w:rPr>
                      <w:rFonts w:ascii="Cambria" w:hAnsi="Cambria" w:cs="Cambria"/>
                      <w:sz w:val="20"/>
                      <w:szCs w:val="20"/>
                    </w:rPr>
                    <w:t>Исполнителя</w:t>
                  </w:r>
                  <w:r>
                    <w:rPr>
                      <w:rFonts w:ascii="Times Armenian" w:hAnsi="Times Armenian" w:cs="Arial"/>
                      <w:sz w:val="20"/>
                      <w:szCs w:val="20"/>
                    </w:rPr>
                    <w:t xml:space="preserve"> </w:t>
                  </w:r>
                  <w:r>
                    <w:rPr>
                      <w:rFonts w:ascii="Cambria" w:hAnsi="Cambria" w:cs="Cambria"/>
                      <w:sz w:val="20"/>
                      <w:szCs w:val="20"/>
                    </w:rPr>
                    <w:t>в</w:t>
                  </w:r>
                  <w:r>
                    <w:rPr>
                      <w:rFonts w:ascii="Times Armenian" w:hAnsi="Times Armenian" w:cs="Arial"/>
                      <w:sz w:val="20"/>
                      <w:szCs w:val="20"/>
                    </w:rPr>
                    <w:t xml:space="preserve"> </w:t>
                  </w:r>
                  <w:r>
                    <w:rPr>
                      <w:rFonts w:ascii="Cambria" w:hAnsi="Cambria" w:cs="Cambria"/>
                      <w:sz w:val="20"/>
                      <w:szCs w:val="20"/>
                    </w:rPr>
                    <w:t>случае</w:t>
                  </w:r>
                  <w:r>
                    <w:rPr>
                      <w:rFonts w:ascii="Times Armenian" w:hAnsi="Times Armenian" w:cs="Arial"/>
                      <w:sz w:val="20"/>
                      <w:szCs w:val="20"/>
                    </w:rPr>
                    <w:t xml:space="preserve"> </w:t>
                  </w:r>
                  <w:r>
                    <w:rPr>
                      <w:rFonts w:ascii="Cambria" w:hAnsi="Cambria" w:cs="Cambria"/>
                      <w:sz w:val="20"/>
                      <w:szCs w:val="20"/>
                    </w:rPr>
                    <w:t>замены</w:t>
                  </w:r>
                  <w:r>
                    <w:rPr>
                      <w:rFonts w:ascii="Times Armenian" w:hAnsi="Times Armenian" w:cs="Arial"/>
                      <w:sz w:val="20"/>
                      <w:szCs w:val="20"/>
                    </w:rPr>
                    <w:t xml:space="preserve"> </w:t>
                  </w:r>
                  <w:r>
                    <w:rPr>
                      <w:rFonts w:ascii="Cambria" w:hAnsi="Cambria" w:cs="Cambria"/>
                      <w:sz w:val="20"/>
                      <w:szCs w:val="20"/>
                    </w:rPr>
                    <w:t>запасных</w:t>
                  </w:r>
                  <w:r>
                    <w:rPr>
                      <w:rFonts w:ascii="Times Armenian" w:hAnsi="Times Armenian" w:cs="Arial"/>
                      <w:sz w:val="20"/>
                      <w:szCs w:val="20"/>
                    </w:rPr>
                    <w:t xml:space="preserve"> </w:t>
                  </w:r>
                  <w:r>
                    <w:rPr>
                      <w:rFonts w:ascii="Cambria" w:hAnsi="Cambria" w:cs="Cambria"/>
                      <w:sz w:val="20"/>
                      <w:szCs w:val="20"/>
                    </w:rPr>
                    <w:t>частей</w:t>
                  </w:r>
                  <w:r>
                    <w:rPr>
                      <w:rFonts w:ascii="Times Armenian" w:hAnsi="Times Armenian" w:cs="Arial"/>
                      <w:sz w:val="20"/>
                      <w:szCs w:val="20"/>
                    </w:rPr>
                    <w:t xml:space="preserve"> </w:t>
                  </w:r>
                  <w:r>
                    <w:rPr>
                      <w:rFonts w:ascii="Cambria" w:hAnsi="Cambria" w:cs="Cambria"/>
                      <w:sz w:val="20"/>
                      <w:szCs w:val="20"/>
                    </w:rPr>
                    <w:t>и</w:t>
                  </w:r>
                  <w:r>
                    <w:rPr>
                      <w:rFonts w:ascii="Times Armenian" w:hAnsi="Times Armenian" w:cs="Arial"/>
                      <w:sz w:val="20"/>
                      <w:szCs w:val="20"/>
                    </w:rPr>
                    <w:t xml:space="preserve"> </w:t>
                  </w:r>
                  <w:r>
                    <w:rPr>
                      <w:rFonts w:ascii="Cambria" w:hAnsi="Cambria" w:cs="Cambria"/>
                      <w:sz w:val="20"/>
                      <w:szCs w:val="20"/>
                    </w:rPr>
                    <w:t>в</w:t>
                  </w:r>
                  <w:r>
                    <w:rPr>
                      <w:rFonts w:ascii="Times Armenian" w:hAnsi="Times Armenian" w:cs="Arial"/>
                      <w:sz w:val="20"/>
                      <w:szCs w:val="20"/>
                    </w:rPr>
                    <w:t xml:space="preserve"> </w:t>
                  </w:r>
                  <w:r>
                    <w:rPr>
                      <w:rFonts w:ascii="Cambria" w:hAnsi="Cambria" w:cs="Cambria"/>
                      <w:sz w:val="20"/>
                      <w:szCs w:val="20"/>
                    </w:rPr>
                    <w:t>течение</w:t>
                  </w:r>
                  <w:r>
                    <w:rPr>
                      <w:rFonts w:ascii="Times Armenian" w:hAnsi="Times Armenian" w:cs="Arial"/>
                      <w:sz w:val="20"/>
                      <w:szCs w:val="20"/>
                    </w:rPr>
                    <w:t xml:space="preserve"> </w:t>
                  </w:r>
                  <w:r>
                    <w:rPr>
                      <w:rFonts w:ascii="Cambria" w:hAnsi="Cambria" w:cs="Cambria"/>
                      <w:sz w:val="20"/>
                      <w:szCs w:val="20"/>
                    </w:rPr>
                    <w:t>максимум</w:t>
                  </w:r>
                  <w:r>
                    <w:rPr>
                      <w:rFonts w:ascii="Times Armenian" w:hAnsi="Times Armenian" w:cs="Arial"/>
                      <w:sz w:val="20"/>
                      <w:szCs w:val="20"/>
                    </w:rPr>
                    <w:t xml:space="preserve"> </w:t>
                  </w:r>
                  <w:r>
                    <w:rPr>
                      <w:rFonts w:ascii="Cambria" w:hAnsi="Cambria" w:cs="Cambria"/>
                      <w:sz w:val="20"/>
                      <w:szCs w:val="20"/>
                    </w:rPr>
                    <w:t>пяти</w:t>
                  </w:r>
                  <w:r>
                    <w:rPr>
                      <w:rFonts w:ascii="Times Armenian" w:hAnsi="Times Armenian" w:cs="Arial"/>
                      <w:sz w:val="20"/>
                      <w:szCs w:val="20"/>
                    </w:rPr>
                    <w:t xml:space="preserve"> </w:t>
                  </w:r>
                  <w:r>
                    <w:rPr>
                      <w:rFonts w:ascii="Cambria" w:hAnsi="Cambria" w:cs="Cambria"/>
                      <w:sz w:val="20"/>
                      <w:szCs w:val="20"/>
                    </w:rPr>
                    <w:t>рабочих</w:t>
                  </w:r>
                  <w:r>
                    <w:rPr>
                      <w:rFonts w:ascii="Times Armenian" w:hAnsi="Times Armenian" w:cs="Arial"/>
                      <w:sz w:val="20"/>
                      <w:szCs w:val="20"/>
                    </w:rPr>
                    <w:t xml:space="preserve"> </w:t>
                  </w:r>
                  <w:r>
                    <w:rPr>
                      <w:rFonts w:ascii="Cambria" w:hAnsi="Cambria" w:cs="Cambria"/>
                      <w:sz w:val="20"/>
                      <w:szCs w:val="20"/>
                    </w:rPr>
                    <w:t>дней</w:t>
                  </w:r>
                  <w:r>
                    <w:rPr>
                      <w:rFonts w:ascii="Times Armenian" w:hAnsi="Times Armenian" w:cs="Arial"/>
                      <w:sz w:val="20"/>
                      <w:szCs w:val="20"/>
                    </w:rPr>
                    <w:t xml:space="preserve"> </w:t>
                  </w:r>
                  <w:r>
                    <w:rPr>
                      <w:rFonts w:ascii="Cambria" w:hAnsi="Cambria" w:cs="Cambria"/>
                      <w:sz w:val="20"/>
                      <w:szCs w:val="20"/>
                    </w:rPr>
                    <w:t>в</w:t>
                  </w:r>
                  <w:r>
                    <w:rPr>
                      <w:rFonts w:ascii="Times Armenian" w:hAnsi="Times Armenian" w:cs="Arial"/>
                      <w:sz w:val="20"/>
                      <w:szCs w:val="20"/>
                    </w:rPr>
                    <w:t xml:space="preserve"> </w:t>
                  </w:r>
                  <w:r>
                    <w:rPr>
                      <w:rFonts w:ascii="Cambria" w:hAnsi="Cambria" w:cs="Cambria"/>
                      <w:sz w:val="20"/>
                      <w:szCs w:val="20"/>
                    </w:rPr>
                    <w:t>случае</w:t>
                  </w:r>
                  <w:r>
                    <w:rPr>
                      <w:rFonts w:ascii="Times Armenian" w:hAnsi="Times Armenian" w:cs="Arial"/>
                      <w:sz w:val="20"/>
                      <w:szCs w:val="20"/>
                    </w:rPr>
                    <w:t xml:space="preserve"> </w:t>
                  </w:r>
                  <w:r>
                    <w:rPr>
                      <w:rFonts w:ascii="Cambria" w:hAnsi="Cambria" w:cs="Cambria"/>
                      <w:sz w:val="20"/>
                      <w:szCs w:val="20"/>
                    </w:rPr>
                    <w:t>замены</w:t>
                  </w:r>
                  <w:r>
                    <w:rPr>
                      <w:rFonts w:ascii="Times Armenian" w:hAnsi="Times Armenian" w:cs="Arial"/>
                      <w:sz w:val="20"/>
                      <w:szCs w:val="20"/>
                    </w:rPr>
                    <w:t xml:space="preserve"> </w:t>
                  </w:r>
                  <w:r>
                    <w:rPr>
                      <w:rFonts w:ascii="Cambria" w:hAnsi="Cambria" w:cs="Cambria"/>
                      <w:sz w:val="20"/>
                      <w:szCs w:val="20"/>
                    </w:rPr>
                    <w:t>запасных</w:t>
                  </w:r>
                  <w:r>
                    <w:rPr>
                      <w:rFonts w:ascii="Times Armenian" w:hAnsi="Times Armenian" w:cs="Arial"/>
                      <w:sz w:val="20"/>
                      <w:szCs w:val="20"/>
                    </w:rPr>
                    <w:t xml:space="preserve"> </w:t>
                  </w:r>
                  <w:r>
                    <w:rPr>
                      <w:rFonts w:ascii="Cambria" w:hAnsi="Cambria" w:cs="Cambria"/>
                      <w:sz w:val="20"/>
                      <w:szCs w:val="20"/>
                    </w:rPr>
                    <w:t>частей</w:t>
                  </w:r>
                  <w:r>
                    <w:rPr>
                      <w:rFonts w:ascii="Times Armenian" w:hAnsi="Times Armenian" w:cs="Arial"/>
                      <w:sz w:val="20"/>
                      <w:szCs w:val="20"/>
                    </w:rPr>
                    <w:t>.</w:t>
                  </w:r>
                </w:p>
              </w:tc>
            </w:tr>
            <w:tr w:rsidR="000334D1" w14:paraId="56E499EA" w14:textId="77777777" w:rsidTr="000334D1">
              <w:trPr>
                <w:trHeight w:val="690"/>
              </w:trPr>
              <w:tc>
                <w:tcPr>
                  <w:tcW w:w="9880" w:type="dxa"/>
                  <w:tcBorders>
                    <w:top w:val="nil"/>
                    <w:left w:val="nil"/>
                    <w:bottom w:val="nil"/>
                    <w:right w:val="nil"/>
                  </w:tcBorders>
                  <w:vAlign w:val="center"/>
                  <w:hideMark/>
                </w:tcPr>
                <w:p w14:paraId="6A799F63"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 </w:t>
                  </w:r>
                  <w:r>
                    <w:rPr>
                      <w:rFonts w:ascii="Cambria" w:hAnsi="Cambria" w:cs="Cambria"/>
                      <w:sz w:val="20"/>
                      <w:szCs w:val="20"/>
                    </w:rPr>
                    <w:t>Исполнитель</w:t>
                  </w:r>
                  <w:r>
                    <w:rPr>
                      <w:rFonts w:ascii="Times Armenian" w:hAnsi="Times Armenian" w:cs="Arial"/>
                      <w:sz w:val="20"/>
                      <w:szCs w:val="20"/>
                    </w:rPr>
                    <w:t xml:space="preserve"> </w:t>
                  </w:r>
                  <w:r>
                    <w:rPr>
                      <w:rFonts w:ascii="Cambria" w:hAnsi="Cambria" w:cs="Cambria"/>
                      <w:sz w:val="20"/>
                      <w:szCs w:val="20"/>
                    </w:rPr>
                    <w:t>обязан</w:t>
                  </w:r>
                  <w:r>
                    <w:rPr>
                      <w:rFonts w:ascii="Times Armenian" w:hAnsi="Times Armenian" w:cs="Arial"/>
                      <w:sz w:val="20"/>
                      <w:szCs w:val="20"/>
                    </w:rPr>
                    <w:t xml:space="preserve"> </w:t>
                  </w:r>
                  <w:r>
                    <w:rPr>
                      <w:rFonts w:ascii="Cambria" w:hAnsi="Cambria" w:cs="Cambria"/>
                      <w:sz w:val="20"/>
                      <w:szCs w:val="20"/>
                    </w:rPr>
                    <w:t>использовать</w:t>
                  </w:r>
                  <w:r>
                    <w:rPr>
                      <w:rFonts w:ascii="Times Armenian" w:hAnsi="Times Armenian" w:cs="Arial"/>
                      <w:sz w:val="20"/>
                      <w:szCs w:val="20"/>
                    </w:rPr>
                    <w:t xml:space="preserve"> </w:t>
                  </w:r>
                  <w:r>
                    <w:rPr>
                      <w:rFonts w:ascii="Cambria" w:hAnsi="Cambria" w:cs="Cambria"/>
                      <w:sz w:val="20"/>
                      <w:szCs w:val="20"/>
                    </w:rPr>
                    <w:t>запасные</w:t>
                  </w:r>
                  <w:r>
                    <w:rPr>
                      <w:rFonts w:ascii="Times Armenian" w:hAnsi="Times Armenian" w:cs="Arial"/>
                      <w:sz w:val="20"/>
                      <w:szCs w:val="20"/>
                    </w:rPr>
                    <w:t xml:space="preserve"> </w:t>
                  </w:r>
                  <w:r>
                    <w:rPr>
                      <w:rFonts w:ascii="Cambria" w:hAnsi="Cambria" w:cs="Cambria"/>
                      <w:sz w:val="20"/>
                      <w:szCs w:val="20"/>
                    </w:rPr>
                    <w:t>части</w:t>
                  </w:r>
                  <w:r>
                    <w:rPr>
                      <w:rFonts w:ascii="Times Armenian" w:hAnsi="Times Armenian" w:cs="Arial"/>
                      <w:sz w:val="20"/>
                      <w:szCs w:val="20"/>
                    </w:rPr>
                    <w:t xml:space="preserve"> </w:t>
                  </w:r>
                  <w:r>
                    <w:rPr>
                      <w:rFonts w:ascii="Cambria" w:hAnsi="Cambria" w:cs="Cambria"/>
                      <w:sz w:val="20"/>
                      <w:szCs w:val="20"/>
                    </w:rPr>
                    <w:t>и</w:t>
                  </w:r>
                  <w:r>
                    <w:rPr>
                      <w:rFonts w:ascii="Times Armenian" w:hAnsi="Times Armenian" w:cs="Arial"/>
                      <w:sz w:val="20"/>
                      <w:szCs w:val="20"/>
                    </w:rPr>
                    <w:t xml:space="preserve"> </w:t>
                  </w:r>
                  <w:r>
                    <w:rPr>
                      <w:rFonts w:ascii="Cambria" w:hAnsi="Cambria" w:cs="Cambria"/>
                      <w:sz w:val="20"/>
                      <w:szCs w:val="20"/>
                    </w:rPr>
                    <w:t>смазочные</w:t>
                  </w:r>
                  <w:r>
                    <w:rPr>
                      <w:rFonts w:ascii="Times Armenian" w:hAnsi="Times Armenian" w:cs="Arial"/>
                      <w:sz w:val="20"/>
                      <w:szCs w:val="20"/>
                    </w:rPr>
                    <w:t xml:space="preserve"> </w:t>
                  </w:r>
                  <w:r>
                    <w:rPr>
                      <w:rFonts w:ascii="Cambria" w:hAnsi="Cambria" w:cs="Cambria"/>
                      <w:sz w:val="20"/>
                      <w:szCs w:val="20"/>
                    </w:rPr>
                    <w:t>материалы</w:t>
                  </w:r>
                  <w:r>
                    <w:rPr>
                      <w:rFonts w:ascii="Times Armenian" w:hAnsi="Times Armenian" w:cs="Arial"/>
                      <w:sz w:val="20"/>
                      <w:szCs w:val="20"/>
                    </w:rPr>
                    <w:t xml:space="preserve">, </w:t>
                  </w:r>
                  <w:r>
                    <w:rPr>
                      <w:rFonts w:ascii="Cambria" w:hAnsi="Cambria" w:cs="Cambria"/>
                      <w:sz w:val="20"/>
                      <w:szCs w:val="20"/>
                    </w:rPr>
                    <w:t>изготовленные</w:t>
                  </w:r>
                  <w:r>
                    <w:rPr>
                      <w:rFonts w:ascii="Times Armenian" w:hAnsi="Times Armenian" w:cs="Arial"/>
                      <w:sz w:val="20"/>
                      <w:szCs w:val="20"/>
                    </w:rPr>
                    <w:t xml:space="preserve"> </w:t>
                  </w:r>
                  <w:r>
                    <w:rPr>
                      <w:rFonts w:ascii="Cambria" w:hAnsi="Cambria" w:cs="Cambria"/>
                      <w:sz w:val="20"/>
                      <w:szCs w:val="20"/>
                    </w:rPr>
                    <w:t>или</w:t>
                  </w:r>
                  <w:r>
                    <w:rPr>
                      <w:rFonts w:ascii="Times Armenian" w:hAnsi="Times Armenian" w:cs="Arial"/>
                      <w:sz w:val="20"/>
                      <w:szCs w:val="20"/>
                    </w:rPr>
                    <w:t xml:space="preserve"> </w:t>
                  </w:r>
                  <w:r>
                    <w:rPr>
                      <w:rFonts w:ascii="Cambria" w:hAnsi="Cambria" w:cs="Cambria"/>
                      <w:sz w:val="20"/>
                      <w:szCs w:val="20"/>
                    </w:rPr>
                    <w:t>гарантированные</w:t>
                  </w:r>
                  <w:r>
                    <w:rPr>
                      <w:rFonts w:ascii="Times Armenian" w:hAnsi="Times Armenian" w:cs="Arial"/>
                      <w:sz w:val="20"/>
                      <w:szCs w:val="20"/>
                    </w:rPr>
                    <w:t xml:space="preserve"> </w:t>
                  </w:r>
                  <w:r>
                    <w:rPr>
                      <w:rFonts w:ascii="Cambria" w:hAnsi="Cambria" w:cs="Cambria"/>
                      <w:sz w:val="20"/>
                      <w:szCs w:val="20"/>
                    </w:rPr>
                    <w:t>изготовителем</w:t>
                  </w:r>
                  <w:r>
                    <w:rPr>
                      <w:rFonts w:ascii="Times Armenian" w:hAnsi="Times Armenian" w:cs="Arial"/>
                      <w:sz w:val="20"/>
                      <w:szCs w:val="20"/>
                    </w:rPr>
                    <w:t xml:space="preserve"> </w:t>
                  </w:r>
                  <w:r>
                    <w:rPr>
                      <w:rFonts w:ascii="Cambria" w:hAnsi="Cambria" w:cs="Cambria"/>
                      <w:sz w:val="20"/>
                      <w:szCs w:val="20"/>
                    </w:rPr>
                    <w:t>транспортного</w:t>
                  </w:r>
                  <w:r>
                    <w:rPr>
                      <w:rFonts w:ascii="Times Armenian" w:hAnsi="Times Armenian" w:cs="Arial"/>
                      <w:sz w:val="20"/>
                      <w:szCs w:val="20"/>
                    </w:rPr>
                    <w:t xml:space="preserve"> </w:t>
                  </w:r>
                  <w:r>
                    <w:rPr>
                      <w:rFonts w:ascii="Cambria" w:hAnsi="Cambria" w:cs="Cambria"/>
                      <w:sz w:val="20"/>
                      <w:szCs w:val="20"/>
                    </w:rPr>
                    <w:t>средства</w:t>
                  </w:r>
                  <w:r>
                    <w:rPr>
                      <w:rFonts w:ascii="Times Armenian" w:hAnsi="Times Armenian" w:cs="Arial"/>
                      <w:sz w:val="20"/>
                      <w:szCs w:val="20"/>
                    </w:rPr>
                    <w:t xml:space="preserve"> </w:t>
                  </w:r>
                  <w:r>
                    <w:rPr>
                      <w:rFonts w:ascii="Cambria" w:hAnsi="Cambria" w:cs="Cambria"/>
                      <w:sz w:val="20"/>
                      <w:szCs w:val="20"/>
                    </w:rPr>
                    <w:t>во</w:t>
                  </w:r>
                  <w:r>
                    <w:rPr>
                      <w:rFonts w:ascii="Times Armenian" w:hAnsi="Times Armenian" w:cs="Arial"/>
                      <w:sz w:val="20"/>
                      <w:szCs w:val="20"/>
                    </w:rPr>
                    <w:t xml:space="preserve"> </w:t>
                  </w:r>
                  <w:r>
                    <w:rPr>
                      <w:rFonts w:ascii="Cambria" w:hAnsi="Cambria" w:cs="Cambria"/>
                      <w:sz w:val="20"/>
                      <w:szCs w:val="20"/>
                    </w:rPr>
                    <w:t>время</w:t>
                  </w:r>
                  <w:r>
                    <w:rPr>
                      <w:rFonts w:ascii="Times Armenian" w:hAnsi="Times Armenian" w:cs="Arial"/>
                      <w:sz w:val="20"/>
                      <w:szCs w:val="20"/>
                    </w:rPr>
                    <w:t xml:space="preserve"> TS-2.</w:t>
                  </w:r>
                </w:p>
              </w:tc>
            </w:tr>
            <w:tr w:rsidR="000334D1" w14:paraId="413AB18B" w14:textId="77777777" w:rsidTr="000334D1">
              <w:trPr>
                <w:trHeight w:val="600"/>
              </w:trPr>
              <w:tc>
                <w:tcPr>
                  <w:tcW w:w="9880" w:type="dxa"/>
                  <w:tcBorders>
                    <w:top w:val="nil"/>
                    <w:left w:val="nil"/>
                    <w:bottom w:val="nil"/>
                    <w:right w:val="nil"/>
                  </w:tcBorders>
                  <w:vAlign w:val="center"/>
                  <w:hideMark/>
                </w:tcPr>
                <w:p w14:paraId="1AF19701"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 </w:t>
                  </w:r>
                  <w:r>
                    <w:rPr>
                      <w:rFonts w:ascii="Cambria" w:hAnsi="Cambria" w:cs="Cambria"/>
                      <w:sz w:val="20"/>
                      <w:szCs w:val="20"/>
                    </w:rPr>
                    <w:t>Станция</w:t>
                  </w:r>
                  <w:r>
                    <w:rPr>
                      <w:rFonts w:ascii="Times Armenian" w:hAnsi="Times Armenian" w:cs="Arial"/>
                      <w:sz w:val="20"/>
                      <w:szCs w:val="20"/>
                    </w:rPr>
                    <w:t xml:space="preserve"> </w:t>
                  </w:r>
                  <w:r>
                    <w:rPr>
                      <w:rFonts w:ascii="Cambria" w:hAnsi="Cambria" w:cs="Cambria"/>
                      <w:sz w:val="20"/>
                      <w:szCs w:val="20"/>
                    </w:rPr>
                    <w:t>технического</w:t>
                  </w:r>
                  <w:r>
                    <w:rPr>
                      <w:rFonts w:ascii="Times Armenian" w:hAnsi="Times Armenian" w:cs="Arial"/>
                      <w:sz w:val="20"/>
                      <w:szCs w:val="20"/>
                    </w:rPr>
                    <w:t xml:space="preserve"> </w:t>
                  </w:r>
                  <w:r>
                    <w:rPr>
                      <w:rFonts w:ascii="Cambria" w:hAnsi="Cambria" w:cs="Cambria"/>
                      <w:sz w:val="20"/>
                      <w:szCs w:val="20"/>
                    </w:rPr>
                    <w:t>обслуживания</w:t>
                  </w:r>
                  <w:r>
                    <w:rPr>
                      <w:rFonts w:ascii="Times Armenian" w:hAnsi="Times Armenian" w:cs="Arial"/>
                      <w:sz w:val="20"/>
                      <w:szCs w:val="20"/>
                    </w:rPr>
                    <w:t xml:space="preserve"> </w:t>
                  </w:r>
                  <w:r>
                    <w:rPr>
                      <w:rFonts w:ascii="Cambria" w:hAnsi="Cambria" w:cs="Cambria"/>
                      <w:sz w:val="20"/>
                      <w:szCs w:val="20"/>
                    </w:rPr>
                    <w:t>должна</w:t>
                  </w:r>
                  <w:r>
                    <w:rPr>
                      <w:rFonts w:ascii="Times Armenian" w:hAnsi="Times Armenian" w:cs="Arial"/>
                      <w:sz w:val="20"/>
                      <w:szCs w:val="20"/>
                    </w:rPr>
                    <w:t xml:space="preserve"> </w:t>
                  </w:r>
                  <w:r>
                    <w:rPr>
                      <w:rFonts w:ascii="Cambria" w:hAnsi="Cambria" w:cs="Cambria"/>
                      <w:sz w:val="20"/>
                      <w:szCs w:val="20"/>
                    </w:rPr>
                    <w:t>иметь</w:t>
                  </w:r>
                  <w:r>
                    <w:rPr>
                      <w:rFonts w:ascii="Times Armenian" w:hAnsi="Times Armenian" w:cs="Arial"/>
                      <w:sz w:val="20"/>
                      <w:szCs w:val="20"/>
                    </w:rPr>
                    <w:t xml:space="preserve"> </w:t>
                  </w:r>
                  <w:r>
                    <w:rPr>
                      <w:rFonts w:ascii="Cambria" w:hAnsi="Cambria" w:cs="Cambria"/>
                      <w:sz w:val="20"/>
                      <w:szCs w:val="20"/>
                    </w:rPr>
                    <w:t>следующие</w:t>
                  </w:r>
                  <w:r>
                    <w:rPr>
                      <w:rFonts w:ascii="Times Armenian" w:hAnsi="Times Armenian" w:cs="Arial"/>
                      <w:sz w:val="20"/>
                      <w:szCs w:val="20"/>
                    </w:rPr>
                    <w:t xml:space="preserve"> </w:t>
                  </w:r>
                  <w:r>
                    <w:rPr>
                      <w:rFonts w:ascii="Cambria" w:hAnsi="Cambria" w:cs="Cambria"/>
                      <w:sz w:val="20"/>
                      <w:szCs w:val="20"/>
                    </w:rPr>
                    <w:t>минимальные</w:t>
                  </w:r>
                  <w:r>
                    <w:rPr>
                      <w:rFonts w:ascii="Times Armenian" w:hAnsi="Times Armenian" w:cs="Arial"/>
                      <w:sz w:val="20"/>
                      <w:szCs w:val="20"/>
                    </w:rPr>
                    <w:t xml:space="preserve"> </w:t>
                  </w:r>
                  <w:r>
                    <w:rPr>
                      <w:rFonts w:ascii="Cambria" w:hAnsi="Cambria" w:cs="Cambria"/>
                      <w:sz w:val="20"/>
                      <w:szCs w:val="20"/>
                    </w:rPr>
                    <w:t>требования</w:t>
                  </w:r>
                  <w:r>
                    <w:rPr>
                      <w:rFonts w:ascii="Times Armenian" w:hAnsi="Times Armenian" w:cs="Arial"/>
                      <w:sz w:val="20"/>
                      <w:szCs w:val="20"/>
                    </w:rPr>
                    <w:t xml:space="preserve"> </w:t>
                  </w:r>
                  <w:r>
                    <w:rPr>
                      <w:rFonts w:ascii="Cambria" w:hAnsi="Cambria" w:cs="Cambria"/>
                      <w:sz w:val="20"/>
                      <w:szCs w:val="20"/>
                    </w:rPr>
                    <w:t>к</w:t>
                  </w:r>
                  <w:r>
                    <w:rPr>
                      <w:rFonts w:ascii="Times Armenian" w:hAnsi="Times Armenian" w:cs="Arial"/>
                      <w:sz w:val="20"/>
                      <w:szCs w:val="20"/>
                    </w:rPr>
                    <w:t xml:space="preserve"> </w:t>
                  </w:r>
                  <w:r>
                    <w:rPr>
                      <w:rFonts w:ascii="Cambria" w:hAnsi="Cambria" w:cs="Cambria"/>
                      <w:sz w:val="20"/>
                      <w:szCs w:val="20"/>
                    </w:rPr>
                    <w:t>качеству</w:t>
                  </w:r>
                  <w:r>
                    <w:rPr>
                      <w:rFonts w:ascii="Times Armenian" w:hAnsi="Times Armenian" w:cs="Arial"/>
                      <w:sz w:val="20"/>
                      <w:szCs w:val="20"/>
                    </w:rPr>
                    <w:t xml:space="preserve"> </w:t>
                  </w:r>
                  <w:r>
                    <w:rPr>
                      <w:rFonts w:ascii="Cambria" w:hAnsi="Cambria" w:cs="Cambria"/>
                      <w:sz w:val="20"/>
                      <w:szCs w:val="20"/>
                    </w:rPr>
                    <w:t>и</w:t>
                  </w:r>
                  <w:r>
                    <w:rPr>
                      <w:rFonts w:ascii="Times Armenian" w:hAnsi="Times Armenian" w:cs="Arial"/>
                      <w:sz w:val="20"/>
                      <w:szCs w:val="20"/>
                    </w:rPr>
                    <w:t xml:space="preserve"> </w:t>
                  </w:r>
                  <w:r>
                    <w:rPr>
                      <w:rFonts w:ascii="Cambria" w:hAnsi="Cambria" w:cs="Cambria"/>
                      <w:sz w:val="20"/>
                      <w:szCs w:val="20"/>
                    </w:rPr>
                    <w:t>своевременному</w:t>
                  </w:r>
                  <w:r>
                    <w:rPr>
                      <w:rFonts w:ascii="Times Armenian" w:hAnsi="Times Armenian" w:cs="Arial"/>
                      <w:sz w:val="20"/>
                      <w:szCs w:val="20"/>
                    </w:rPr>
                    <w:t xml:space="preserve"> </w:t>
                  </w:r>
                  <w:r>
                    <w:rPr>
                      <w:rFonts w:ascii="Cambria" w:hAnsi="Cambria" w:cs="Cambria"/>
                      <w:sz w:val="20"/>
                      <w:szCs w:val="20"/>
                    </w:rPr>
                    <w:t>обслуживанию</w:t>
                  </w:r>
                  <w:r>
                    <w:rPr>
                      <w:rFonts w:ascii="Times Armenian" w:hAnsi="Times Armenian" w:cs="Arial"/>
                      <w:sz w:val="20"/>
                      <w:szCs w:val="20"/>
                    </w:rPr>
                    <w:t>.</w:t>
                  </w:r>
                </w:p>
              </w:tc>
            </w:tr>
            <w:tr w:rsidR="000334D1" w14:paraId="0FBE117F" w14:textId="77777777" w:rsidTr="000334D1">
              <w:trPr>
                <w:trHeight w:val="330"/>
              </w:trPr>
              <w:tc>
                <w:tcPr>
                  <w:tcW w:w="9880" w:type="dxa"/>
                  <w:tcBorders>
                    <w:top w:val="nil"/>
                    <w:left w:val="nil"/>
                    <w:bottom w:val="nil"/>
                    <w:right w:val="nil"/>
                  </w:tcBorders>
                  <w:vAlign w:val="center"/>
                  <w:hideMark/>
                </w:tcPr>
                <w:p w14:paraId="03B9F379"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1. </w:t>
                  </w:r>
                  <w:r>
                    <w:rPr>
                      <w:rFonts w:ascii="Cambria" w:hAnsi="Cambria" w:cs="Cambria"/>
                      <w:sz w:val="20"/>
                      <w:szCs w:val="20"/>
                    </w:rPr>
                    <w:t>отапливаемый</w:t>
                  </w:r>
                  <w:r>
                    <w:rPr>
                      <w:rFonts w:ascii="Times Armenian" w:hAnsi="Times Armenian" w:cs="Arial"/>
                      <w:sz w:val="20"/>
                      <w:szCs w:val="20"/>
                    </w:rPr>
                    <w:t xml:space="preserve"> </w:t>
                  </w:r>
                  <w:r>
                    <w:rPr>
                      <w:rFonts w:ascii="Cambria" w:hAnsi="Cambria" w:cs="Cambria"/>
                      <w:sz w:val="20"/>
                      <w:szCs w:val="20"/>
                    </w:rPr>
                    <w:t>бокс</w:t>
                  </w:r>
                  <w:r>
                    <w:rPr>
                      <w:rFonts w:ascii="Times Armenian" w:hAnsi="Times Armenian" w:cs="Arial"/>
                      <w:sz w:val="20"/>
                      <w:szCs w:val="20"/>
                    </w:rPr>
                    <w:t xml:space="preserve"> </w:t>
                  </w:r>
                  <w:r>
                    <w:rPr>
                      <w:rFonts w:ascii="Cambria" w:hAnsi="Cambria" w:cs="Cambria"/>
                      <w:sz w:val="20"/>
                      <w:szCs w:val="20"/>
                    </w:rPr>
                    <w:t>с</w:t>
                  </w:r>
                  <w:r>
                    <w:rPr>
                      <w:rFonts w:ascii="Times Armenian" w:hAnsi="Times Armenian" w:cs="Arial"/>
                      <w:sz w:val="20"/>
                      <w:szCs w:val="20"/>
                    </w:rPr>
                    <w:t xml:space="preserve"> </w:t>
                  </w:r>
                  <w:r>
                    <w:rPr>
                      <w:rFonts w:ascii="Cambria" w:hAnsi="Cambria" w:cs="Cambria"/>
                      <w:sz w:val="20"/>
                      <w:szCs w:val="20"/>
                    </w:rPr>
                    <w:t>возможностью</w:t>
                  </w:r>
                  <w:r>
                    <w:rPr>
                      <w:rFonts w:ascii="Times Armenian" w:hAnsi="Times Armenian" w:cs="Arial"/>
                      <w:sz w:val="20"/>
                      <w:szCs w:val="20"/>
                    </w:rPr>
                    <w:t xml:space="preserve"> </w:t>
                  </w:r>
                  <w:r>
                    <w:rPr>
                      <w:rFonts w:ascii="Cambria" w:hAnsi="Cambria" w:cs="Cambria"/>
                      <w:sz w:val="20"/>
                      <w:szCs w:val="20"/>
                    </w:rPr>
                    <w:t>предоставления</w:t>
                  </w:r>
                  <w:r>
                    <w:rPr>
                      <w:rFonts w:ascii="Times Armenian" w:hAnsi="Times Armenian" w:cs="Arial"/>
                      <w:sz w:val="20"/>
                      <w:szCs w:val="20"/>
                    </w:rPr>
                    <w:t xml:space="preserve"> </w:t>
                  </w:r>
                  <w:r>
                    <w:rPr>
                      <w:rFonts w:ascii="Cambria" w:hAnsi="Cambria" w:cs="Cambria"/>
                      <w:sz w:val="20"/>
                      <w:szCs w:val="20"/>
                    </w:rPr>
                    <w:t>услуг</w:t>
                  </w:r>
                  <w:r>
                    <w:rPr>
                      <w:rFonts w:ascii="Times Armenian" w:hAnsi="Times Armenian" w:cs="Arial"/>
                      <w:sz w:val="20"/>
                      <w:szCs w:val="20"/>
                    </w:rPr>
                    <w:t xml:space="preserve">, </w:t>
                  </w:r>
                  <w:r>
                    <w:rPr>
                      <w:rFonts w:ascii="Cambria" w:hAnsi="Cambria" w:cs="Cambria"/>
                      <w:sz w:val="20"/>
                      <w:szCs w:val="20"/>
                    </w:rPr>
                    <w:t>указанных</w:t>
                  </w:r>
                  <w:r>
                    <w:rPr>
                      <w:rFonts w:ascii="Times Armenian" w:hAnsi="Times Armenian" w:cs="Arial"/>
                      <w:sz w:val="20"/>
                      <w:szCs w:val="20"/>
                    </w:rPr>
                    <w:t xml:space="preserve"> </w:t>
                  </w:r>
                  <w:r>
                    <w:rPr>
                      <w:rFonts w:ascii="Cambria" w:hAnsi="Cambria" w:cs="Cambria"/>
                      <w:sz w:val="20"/>
                      <w:szCs w:val="20"/>
                    </w:rPr>
                    <w:t>на</w:t>
                  </w:r>
                  <w:r>
                    <w:rPr>
                      <w:rFonts w:ascii="Times Armenian" w:hAnsi="Times Armenian" w:cs="Arial"/>
                      <w:sz w:val="20"/>
                      <w:szCs w:val="20"/>
                    </w:rPr>
                    <w:t xml:space="preserve"> </w:t>
                  </w:r>
                  <w:r>
                    <w:rPr>
                      <w:rFonts w:ascii="Cambria" w:hAnsi="Cambria" w:cs="Cambria"/>
                      <w:sz w:val="20"/>
                      <w:szCs w:val="20"/>
                    </w:rPr>
                    <w:t>кранах</w:t>
                  </w:r>
                  <w:r>
                    <w:rPr>
                      <w:rFonts w:ascii="Times Armenian" w:hAnsi="Times Armenian" w:cs="Arial"/>
                      <w:sz w:val="20"/>
                      <w:szCs w:val="20"/>
                    </w:rPr>
                    <w:t>;</w:t>
                  </w:r>
                </w:p>
              </w:tc>
            </w:tr>
            <w:tr w:rsidR="000334D1" w14:paraId="0ABF6EFE" w14:textId="77777777" w:rsidTr="000334D1">
              <w:trPr>
                <w:trHeight w:val="330"/>
              </w:trPr>
              <w:tc>
                <w:tcPr>
                  <w:tcW w:w="9880" w:type="dxa"/>
                  <w:tcBorders>
                    <w:top w:val="nil"/>
                    <w:left w:val="nil"/>
                    <w:bottom w:val="nil"/>
                    <w:right w:val="nil"/>
                  </w:tcBorders>
                  <w:vAlign w:val="center"/>
                  <w:hideMark/>
                </w:tcPr>
                <w:p w14:paraId="09B1F2E2"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2. </w:t>
                  </w:r>
                  <w:r>
                    <w:rPr>
                      <w:rFonts w:ascii="Cambria" w:hAnsi="Cambria" w:cs="Cambria"/>
                      <w:sz w:val="20"/>
                      <w:szCs w:val="20"/>
                    </w:rPr>
                    <w:t>Стенд</w:t>
                  </w:r>
                  <w:r>
                    <w:rPr>
                      <w:rFonts w:ascii="Times Armenian" w:hAnsi="Times Armenian" w:cs="Arial"/>
                      <w:sz w:val="20"/>
                      <w:szCs w:val="20"/>
                    </w:rPr>
                    <w:t xml:space="preserve"> </w:t>
                  </w:r>
                  <w:r>
                    <w:rPr>
                      <w:rFonts w:ascii="Cambria" w:hAnsi="Cambria" w:cs="Cambria"/>
                      <w:sz w:val="20"/>
                      <w:szCs w:val="20"/>
                    </w:rPr>
                    <w:t>для</w:t>
                  </w:r>
                  <w:r>
                    <w:rPr>
                      <w:rFonts w:ascii="Times Armenian" w:hAnsi="Times Armenian" w:cs="Arial"/>
                      <w:sz w:val="20"/>
                      <w:szCs w:val="20"/>
                    </w:rPr>
                    <w:t xml:space="preserve"> </w:t>
                  </w:r>
                  <w:r>
                    <w:rPr>
                      <w:rFonts w:ascii="Cambria" w:hAnsi="Cambria" w:cs="Cambria"/>
                      <w:sz w:val="20"/>
                      <w:szCs w:val="20"/>
                    </w:rPr>
                    <w:t>демонтажа</w:t>
                  </w:r>
                  <w:r>
                    <w:rPr>
                      <w:rFonts w:ascii="Times Armenian" w:hAnsi="Times Armenian" w:cs="Arial"/>
                      <w:sz w:val="20"/>
                      <w:szCs w:val="20"/>
                    </w:rPr>
                    <w:t xml:space="preserve">, </w:t>
                  </w:r>
                  <w:r>
                    <w:rPr>
                      <w:rFonts w:ascii="Cambria" w:hAnsi="Cambria" w:cs="Cambria"/>
                      <w:sz w:val="20"/>
                      <w:szCs w:val="20"/>
                    </w:rPr>
                    <w:t>сборки</w:t>
                  </w:r>
                  <w:r>
                    <w:rPr>
                      <w:rFonts w:ascii="Times Armenian" w:hAnsi="Times Armenian" w:cs="Arial"/>
                      <w:sz w:val="20"/>
                      <w:szCs w:val="20"/>
                    </w:rPr>
                    <w:t xml:space="preserve"> </w:t>
                  </w:r>
                  <w:r>
                    <w:rPr>
                      <w:rFonts w:ascii="Cambria" w:hAnsi="Cambria" w:cs="Cambria"/>
                      <w:sz w:val="20"/>
                      <w:szCs w:val="20"/>
                    </w:rPr>
                    <w:t>и</w:t>
                  </w:r>
                  <w:r>
                    <w:rPr>
                      <w:rFonts w:ascii="Times Armenian" w:hAnsi="Times Armenian" w:cs="Arial"/>
                      <w:sz w:val="20"/>
                      <w:szCs w:val="20"/>
                    </w:rPr>
                    <w:t xml:space="preserve"> </w:t>
                  </w:r>
                  <w:r>
                    <w:rPr>
                      <w:rFonts w:ascii="Cambria" w:hAnsi="Cambria" w:cs="Cambria"/>
                      <w:sz w:val="20"/>
                      <w:szCs w:val="20"/>
                    </w:rPr>
                    <w:t>балансировки</w:t>
                  </w:r>
                  <w:r>
                    <w:rPr>
                      <w:rFonts w:ascii="Times Armenian" w:hAnsi="Times Armenian" w:cs="Arial"/>
                      <w:sz w:val="20"/>
                      <w:szCs w:val="20"/>
                    </w:rPr>
                    <w:t xml:space="preserve"> </w:t>
                  </w:r>
                  <w:r>
                    <w:rPr>
                      <w:rFonts w:ascii="Cambria" w:hAnsi="Cambria" w:cs="Cambria"/>
                      <w:sz w:val="20"/>
                      <w:szCs w:val="20"/>
                    </w:rPr>
                    <w:t>шин</w:t>
                  </w:r>
                  <w:r>
                    <w:rPr>
                      <w:rFonts w:ascii="Times Armenian" w:hAnsi="Times Armenian" w:cs="Arial"/>
                      <w:sz w:val="20"/>
                      <w:szCs w:val="20"/>
                    </w:rPr>
                    <w:t>,</w:t>
                  </w:r>
                </w:p>
              </w:tc>
            </w:tr>
            <w:tr w:rsidR="000334D1" w14:paraId="5D9F5A72" w14:textId="77777777" w:rsidTr="000334D1">
              <w:trPr>
                <w:trHeight w:val="330"/>
              </w:trPr>
              <w:tc>
                <w:tcPr>
                  <w:tcW w:w="9880" w:type="dxa"/>
                  <w:tcBorders>
                    <w:top w:val="nil"/>
                    <w:left w:val="nil"/>
                    <w:bottom w:val="nil"/>
                    <w:right w:val="nil"/>
                  </w:tcBorders>
                  <w:vAlign w:val="center"/>
                  <w:hideMark/>
                </w:tcPr>
                <w:p w14:paraId="6D11C429"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3. </w:t>
                  </w:r>
                  <w:r>
                    <w:rPr>
                      <w:rFonts w:ascii="Cambria" w:hAnsi="Cambria" w:cs="Cambria"/>
                      <w:sz w:val="20"/>
                      <w:szCs w:val="20"/>
                    </w:rPr>
                    <w:t>Открытие</w:t>
                  </w:r>
                  <w:r>
                    <w:rPr>
                      <w:rFonts w:ascii="Times Armenian" w:hAnsi="Times Armenian" w:cs="Arial"/>
                      <w:sz w:val="20"/>
                      <w:szCs w:val="20"/>
                    </w:rPr>
                    <w:t xml:space="preserve"> </w:t>
                  </w:r>
                  <w:r>
                    <w:rPr>
                      <w:rFonts w:ascii="Cambria" w:hAnsi="Cambria" w:cs="Cambria"/>
                      <w:sz w:val="20"/>
                      <w:szCs w:val="20"/>
                    </w:rPr>
                    <w:t>стойки</w:t>
                  </w:r>
                  <w:r>
                    <w:rPr>
                      <w:rFonts w:ascii="Times Armenian" w:hAnsi="Times Armenian" w:cs="Arial"/>
                      <w:sz w:val="20"/>
                      <w:szCs w:val="20"/>
                    </w:rPr>
                    <w:t xml:space="preserve"> </w:t>
                  </w:r>
                  <w:r>
                    <w:rPr>
                      <w:rFonts w:ascii="Cambria" w:hAnsi="Cambria" w:cs="Cambria"/>
                      <w:sz w:val="20"/>
                      <w:szCs w:val="20"/>
                    </w:rPr>
                    <w:t>регулятора</w:t>
                  </w:r>
                  <w:r>
                    <w:rPr>
                      <w:rFonts w:ascii="Times Armenian" w:hAnsi="Times Armenian" w:cs="Arial"/>
                      <w:sz w:val="20"/>
                      <w:szCs w:val="20"/>
                    </w:rPr>
                    <w:t>,</w:t>
                  </w:r>
                </w:p>
              </w:tc>
            </w:tr>
            <w:tr w:rsidR="000334D1" w14:paraId="34564868" w14:textId="77777777" w:rsidTr="000334D1">
              <w:trPr>
                <w:trHeight w:val="330"/>
              </w:trPr>
              <w:tc>
                <w:tcPr>
                  <w:tcW w:w="9880" w:type="dxa"/>
                  <w:tcBorders>
                    <w:top w:val="nil"/>
                    <w:left w:val="nil"/>
                    <w:bottom w:val="nil"/>
                    <w:right w:val="nil"/>
                  </w:tcBorders>
                  <w:vAlign w:val="center"/>
                  <w:hideMark/>
                </w:tcPr>
                <w:p w14:paraId="455DA380"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4. </w:t>
                  </w:r>
                  <w:r>
                    <w:rPr>
                      <w:rFonts w:ascii="Cambria" w:hAnsi="Cambria" w:cs="Cambria"/>
                      <w:sz w:val="20"/>
                      <w:szCs w:val="20"/>
                    </w:rPr>
                    <w:t>Стойка</w:t>
                  </w:r>
                  <w:r>
                    <w:rPr>
                      <w:rFonts w:ascii="Times Armenian" w:hAnsi="Times Armenian" w:cs="Arial"/>
                      <w:sz w:val="20"/>
                      <w:szCs w:val="20"/>
                    </w:rPr>
                    <w:t xml:space="preserve"> </w:t>
                  </w:r>
                  <w:r>
                    <w:rPr>
                      <w:rFonts w:ascii="Cambria" w:hAnsi="Cambria" w:cs="Cambria"/>
                      <w:sz w:val="20"/>
                      <w:szCs w:val="20"/>
                    </w:rPr>
                    <w:t>регулировки</w:t>
                  </w:r>
                  <w:r>
                    <w:rPr>
                      <w:rFonts w:ascii="Times Armenian" w:hAnsi="Times Armenian" w:cs="Arial"/>
                      <w:sz w:val="20"/>
                      <w:szCs w:val="20"/>
                    </w:rPr>
                    <w:t xml:space="preserve"> </w:t>
                  </w:r>
                  <w:r>
                    <w:rPr>
                      <w:rFonts w:ascii="Cambria" w:hAnsi="Cambria" w:cs="Cambria"/>
                      <w:sz w:val="20"/>
                      <w:szCs w:val="20"/>
                    </w:rPr>
                    <w:t>фар</w:t>
                  </w:r>
                  <w:r>
                    <w:rPr>
                      <w:rFonts w:ascii="Times Armenian" w:hAnsi="Times Armenian" w:cs="Arial"/>
                      <w:sz w:val="20"/>
                      <w:szCs w:val="20"/>
                    </w:rPr>
                    <w:t>;</w:t>
                  </w:r>
                </w:p>
              </w:tc>
            </w:tr>
            <w:tr w:rsidR="000334D1" w14:paraId="2E808FF4" w14:textId="77777777" w:rsidTr="000334D1">
              <w:trPr>
                <w:trHeight w:val="330"/>
              </w:trPr>
              <w:tc>
                <w:tcPr>
                  <w:tcW w:w="9880" w:type="dxa"/>
                  <w:tcBorders>
                    <w:top w:val="nil"/>
                    <w:left w:val="nil"/>
                    <w:bottom w:val="nil"/>
                    <w:right w:val="nil"/>
                  </w:tcBorders>
                  <w:vAlign w:val="center"/>
                  <w:hideMark/>
                </w:tcPr>
                <w:p w14:paraId="6D248EA0"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5. </w:t>
                  </w:r>
                  <w:r>
                    <w:rPr>
                      <w:rFonts w:ascii="Cambria" w:hAnsi="Cambria" w:cs="Cambria"/>
                      <w:sz w:val="20"/>
                      <w:szCs w:val="20"/>
                    </w:rPr>
                    <w:t>Возможность</w:t>
                  </w:r>
                  <w:r>
                    <w:rPr>
                      <w:rFonts w:ascii="Times Armenian" w:hAnsi="Times Armenian" w:cs="Arial"/>
                      <w:sz w:val="20"/>
                      <w:szCs w:val="20"/>
                    </w:rPr>
                    <w:t xml:space="preserve"> </w:t>
                  </w:r>
                  <w:r>
                    <w:rPr>
                      <w:rFonts w:ascii="Cambria" w:hAnsi="Cambria" w:cs="Cambria"/>
                      <w:sz w:val="20"/>
                      <w:szCs w:val="20"/>
                    </w:rPr>
                    <w:t>устранения</w:t>
                  </w:r>
                  <w:r>
                    <w:rPr>
                      <w:rFonts w:ascii="Times Armenian" w:hAnsi="Times Armenian" w:cs="Arial"/>
                      <w:sz w:val="20"/>
                      <w:szCs w:val="20"/>
                    </w:rPr>
                    <w:t xml:space="preserve"> </w:t>
                  </w:r>
                  <w:r>
                    <w:rPr>
                      <w:rFonts w:ascii="Cambria" w:hAnsi="Cambria" w:cs="Cambria"/>
                      <w:sz w:val="20"/>
                      <w:szCs w:val="20"/>
                    </w:rPr>
                    <w:t>электрических</w:t>
                  </w:r>
                  <w:r>
                    <w:rPr>
                      <w:rFonts w:ascii="Times Armenian" w:hAnsi="Times Armenian" w:cs="Arial"/>
                      <w:sz w:val="20"/>
                      <w:szCs w:val="20"/>
                    </w:rPr>
                    <w:t xml:space="preserve"> </w:t>
                  </w:r>
                  <w:r>
                    <w:rPr>
                      <w:rFonts w:ascii="Cambria" w:hAnsi="Cambria" w:cs="Cambria"/>
                      <w:sz w:val="20"/>
                      <w:szCs w:val="20"/>
                    </w:rPr>
                    <w:t>неисправностей</w:t>
                  </w:r>
                  <w:r>
                    <w:rPr>
                      <w:rFonts w:ascii="Times Armenian" w:hAnsi="Times Armenian" w:cs="Arial"/>
                      <w:sz w:val="20"/>
                      <w:szCs w:val="20"/>
                    </w:rPr>
                    <w:t>;</w:t>
                  </w:r>
                </w:p>
              </w:tc>
            </w:tr>
            <w:tr w:rsidR="000334D1" w14:paraId="6EA5911D" w14:textId="77777777" w:rsidTr="000334D1">
              <w:trPr>
                <w:trHeight w:val="330"/>
              </w:trPr>
              <w:tc>
                <w:tcPr>
                  <w:tcW w:w="9880" w:type="dxa"/>
                  <w:tcBorders>
                    <w:top w:val="nil"/>
                    <w:left w:val="nil"/>
                    <w:bottom w:val="nil"/>
                    <w:right w:val="nil"/>
                  </w:tcBorders>
                  <w:vAlign w:val="center"/>
                  <w:hideMark/>
                </w:tcPr>
                <w:p w14:paraId="151F58FD"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6. </w:t>
                  </w:r>
                  <w:r>
                    <w:rPr>
                      <w:rFonts w:ascii="Cambria" w:hAnsi="Cambria" w:cs="Cambria"/>
                      <w:sz w:val="20"/>
                      <w:szCs w:val="20"/>
                    </w:rPr>
                    <w:t>как</w:t>
                  </w:r>
                  <w:r>
                    <w:rPr>
                      <w:rFonts w:ascii="Times Armenian" w:hAnsi="Times Armenian" w:cs="Arial"/>
                      <w:sz w:val="20"/>
                      <w:szCs w:val="20"/>
                    </w:rPr>
                    <w:t xml:space="preserve"> </w:t>
                  </w:r>
                  <w:r>
                    <w:rPr>
                      <w:rFonts w:ascii="Cambria" w:hAnsi="Cambria" w:cs="Cambria"/>
                      <w:sz w:val="20"/>
                      <w:szCs w:val="20"/>
                    </w:rPr>
                    <w:t>минимум</w:t>
                  </w:r>
                  <w:r>
                    <w:rPr>
                      <w:rFonts w:ascii="Times Armenian" w:hAnsi="Times Armenian" w:cs="Arial"/>
                      <w:sz w:val="20"/>
                      <w:szCs w:val="20"/>
                    </w:rPr>
                    <w:t xml:space="preserve"> 1 </w:t>
                  </w:r>
                  <w:r>
                    <w:rPr>
                      <w:rFonts w:ascii="Cambria" w:hAnsi="Cambria" w:cs="Cambria"/>
                      <w:sz w:val="20"/>
                      <w:szCs w:val="20"/>
                    </w:rPr>
                    <w:t>слесарь</w:t>
                  </w:r>
                  <w:r>
                    <w:rPr>
                      <w:rFonts w:ascii="Times Armenian" w:hAnsi="Times Armenian" w:cs="Arial"/>
                      <w:sz w:val="20"/>
                      <w:szCs w:val="20"/>
                    </w:rPr>
                    <w:t xml:space="preserve">, </w:t>
                  </w:r>
                  <w:r>
                    <w:rPr>
                      <w:rFonts w:ascii="Cambria" w:hAnsi="Cambria" w:cs="Cambria"/>
                      <w:sz w:val="20"/>
                      <w:szCs w:val="20"/>
                    </w:rPr>
                    <w:t>инженер</w:t>
                  </w:r>
                  <w:r>
                    <w:rPr>
                      <w:rFonts w:ascii="Times Armenian" w:hAnsi="Times Armenian" w:cs="Arial"/>
                      <w:sz w:val="20"/>
                      <w:szCs w:val="20"/>
                    </w:rPr>
                    <w:t xml:space="preserve">, </w:t>
                  </w:r>
                  <w:r>
                    <w:rPr>
                      <w:rFonts w:ascii="Cambria" w:hAnsi="Cambria" w:cs="Cambria"/>
                      <w:sz w:val="20"/>
                      <w:szCs w:val="20"/>
                    </w:rPr>
                    <w:t>автоэлектрик</w:t>
                  </w:r>
                  <w:r>
                    <w:rPr>
                      <w:rFonts w:ascii="Times Armenian" w:hAnsi="Times Armenian" w:cs="Arial"/>
                      <w:sz w:val="20"/>
                      <w:szCs w:val="20"/>
                    </w:rPr>
                    <w:t xml:space="preserve">, </w:t>
                  </w:r>
                  <w:r>
                    <w:rPr>
                      <w:rFonts w:ascii="Cambria" w:hAnsi="Cambria" w:cs="Cambria"/>
                      <w:sz w:val="20"/>
                      <w:szCs w:val="20"/>
                    </w:rPr>
                    <w:t>специалист</w:t>
                  </w:r>
                  <w:r>
                    <w:rPr>
                      <w:rFonts w:ascii="Times Armenian" w:hAnsi="Times Armenian" w:cs="Arial"/>
                      <w:sz w:val="20"/>
                      <w:szCs w:val="20"/>
                    </w:rPr>
                    <w:t xml:space="preserve"> </w:t>
                  </w:r>
                  <w:r>
                    <w:rPr>
                      <w:rFonts w:ascii="Cambria" w:hAnsi="Cambria" w:cs="Cambria"/>
                      <w:sz w:val="20"/>
                      <w:szCs w:val="20"/>
                    </w:rPr>
                    <w:t>по</w:t>
                  </w:r>
                  <w:r>
                    <w:rPr>
                      <w:rFonts w:ascii="Times Armenian" w:hAnsi="Times Armenian" w:cs="Arial"/>
                      <w:sz w:val="20"/>
                      <w:szCs w:val="20"/>
                    </w:rPr>
                    <w:t xml:space="preserve"> </w:t>
                  </w:r>
                  <w:r>
                    <w:rPr>
                      <w:rFonts w:ascii="Cambria" w:hAnsi="Cambria" w:cs="Cambria"/>
                      <w:sz w:val="20"/>
                      <w:szCs w:val="20"/>
                    </w:rPr>
                    <w:t>инъекциям</w:t>
                  </w:r>
                  <w:r>
                    <w:rPr>
                      <w:rFonts w:ascii="Times Armenian" w:hAnsi="Times Armenian" w:cs="Arial"/>
                      <w:sz w:val="20"/>
                      <w:szCs w:val="20"/>
                    </w:rPr>
                    <w:t xml:space="preserve">, </w:t>
                  </w:r>
                  <w:r>
                    <w:rPr>
                      <w:rFonts w:ascii="Cambria" w:hAnsi="Cambria" w:cs="Cambria"/>
                      <w:sz w:val="20"/>
                      <w:szCs w:val="20"/>
                    </w:rPr>
                    <w:t>специалист</w:t>
                  </w:r>
                  <w:r>
                    <w:rPr>
                      <w:rFonts w:ascii="Times Armenian" w:hAnsi="Times Armenian" w:cs="Arial"/>
                      <w:sz w:val="20"/>
                      <w:szCs w:val="20"/>
                    </w:rPr>
                    <w:t xml:space="preserve"> </w:t>
                  </w:r>
                  <w:r>
                    <w:rPr>
                      <w:rFonts w:ascii="Cambria" w:hAnsi="Cambria" w:cs="Cambria"/>
                      <w:sz w:val="20"/>
                      <w:szCs w:val="20"/>
                    </w:rPr>
                    <w:t>по</w:t>
                  </w:r>
                  <w:r>
                    <w:rPr>
                      <w:rFonts w:ascii="Times Armenian" w:hAnsi="Times Armenian" w:cs="Arial"/>
                      <w:sz w:val="20"/>
                      <w:szCs w:val="20"/>
                    </w:rPr>
                    <w:t xml:space="preserve"> </w:t>
                  </w:r>
                  <w:r>
                    <w:rPr>
                      <w:rFonts w:ascii="Cambria" w:hAnsi="Cambria" w:cs="Cambria"/>
                      <w:sz w:val="20"/>
                      <w:szCs w:val="20"/>
                    </w:rPr>
                    <w:t>ремонту</w:t>
                  </w:r>
                  <w:r>
                    <w:rPr>
                      <w:rFonts w:ascii="Times Armenian" w:hAnsi="Times Armenian" w:cs="Arial"/>
                      <w:sz w:val="20"/>
                      <w:szCs w:val="20"/>
                    </w:rPr>
                    <w:t xml:space="preserve"> </w:t>
                  </w:r>
                  <w:r>
                    <w:rPr>
                      <w:rFonts w:ascii="Cambria" w:hAnsi="Cambria" w:cs="Cambria"/>
                      <w:sz w:val="20"/>
                      <w:szCs w:val="20"/>
                    </w:rPr>
                    <w:t>шин</w:t>
                  </w:r>
                  <w:r>
                    <w:rPr>
                      <w:rFonts w:ascii="Times Armenian" w:hAnsi="Times Armenian" w:cs="Arial"/>
                      <w:sz w:val="20"/>
                      <w:szCs w:val="20"/>
                    </w:rPr>
                    <w:t>,</w:t>
                  </w:r>
                </w:p>
              </w:tc>
            </w:tr>
            <w:tr w:rsidR="000334D1" w14:paraId="4B505AE9" w14:textId="77777777" w:rsidTr="000334D1">
              <w:trPr>
                <w:trHeight w:val="330"/>
              </w:trPr>
              <w:tc>
                <w:tcPr>
                  <w:tcW w:w="9880" w:type="dxa"/>
                  <w:tcBorders>
                    <w:top w:val="nil"/>
                    <w:left w:val="nil"/>
                    <w:bottom w:val="nil"/>
                    <w:right w:val="nil"/>
                  </w:tcBorders>
                  <w:vAlign w:val="center"/>
                  <w:hideMark/>
                </w:tcPr>
                <w:p w14:paraId="60BCF002"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7. </w:t>
                  </w:r>
                  <w:r>
                    <w:rPr>
                      <w:rFonts w:ascii="Cambria" w:hAnsi="Cambria" w:cs="Cambria"/>
                      <w:sz w:val="20"/>
                      <w:szCs w:val="20"/>
                    </w:rPr>
                    <w:t>диагностическое</w:t>
                  </w:r>
                  <w:r>
                    <w:rPr>
                      <w:rFonts w:ascii="Times Armenian" w:hAnsi="Times Armenian" w:cs="Arial"/>
                      <w:sz w:val="20"/>
                      <w:szCs w:val="20"/>
                    </w:rPr>
                    <w:t xml:space="preserve"> </w:t>
                  </w:r>
                  <w:r>
                    <w:rPr>
                      <w:rFonts w:ascii="Cambria" w:hAnsi="Cambria" w:cs="Cambria"/>
                      <w:sz w:val="20"/>
                      <w:szCs w:val="20"/>
                    </w:rPr>
                    <w:t>устройство</w:t>
                  </w:r>
                  <w:r>
                    <w:rPr>
                      <w:rFonts w:ascii="Times Armenian" w:hAnsi="Times Armenian" w:cs="Arial"/>
                      <w:sz w:val="20"/>
                      <w:szCs w:val="20"/>
                    </w:rPr>
                    <w:t xml:space="preserve"> </w:t>
                  </w:r>
                  <w:r>
                    <w:rPr>
                      <w:rFonts w:ascii="Cambria" w:hAnsi="Cambria" w:cs="Cambria"/>
                      <w:sz w:val="20"/>
                      <w:szCs w:val="20"/>
                    </w:rPr>
                    <w:t>для</w:t>
                  </w:r>
                  <w:r>
                    <w:rPr>
                      <w:rFonts w:ascii="Times Armenian" w:hAnsi="Times Armenian" w:cs="Arial"/>
                      <w:sz w:val="20"/>
                      <w:szCs w:val="20"/>
                    </w:rPr>
                    <w:t xml:space="preserve"> </w:t>
                  </w:r>
                  <w:r>
                    <w:rPr>
                      <w:rFonts w:ascii="Cambria" w:hAnsi="Cambria" w:cs="Cambria"/>
                      <w:sz w:val="20"/>
                      <w:szCs w:val="20"/>
                    </w:rPr>
                    <w:t>назначенной</w:t>
                  </w:r>
                  <w:r>
                    <w:rPr>
                      <w:rFonts w:ascii="Times Armenian" w:hAnsi="Times Armenian" w:cs="Arial"/>
                      <w:sz w:val="20"/>
                      <w:szCs w:val="20"/>
                    </w:rPr>
                    <w:t xml:space="preserve"> </w:t>
                  </w:r>
                  <w:r>
                    <w:rPr>
                      <w:rFonts w:ascii="Cambria" w:hAnsi="Cambria" w:cs="Cambria"/>
                      <w:sz w:val="20"/>
                      <w:szCs w:val="20"/>
                    </w:rPr>
                    <w:t>программы</w:t>
                  </w:r>
                  <w:r>
                    <w:rPr>
                      <w:rFonts w:ascii="Times Armenian" w:hAnsi="Times Armenian" w:cs="Arial"/>
                      <w:sz w:val="20"/>
                      <w:szCs w:val="20"/>
                    </w:rPr>
                    <w:t xml:space="preserve"> </w:t>
                  </w:r>
                  <w:r>
                    <w:rPr>
                      <w:rFonts w:ascii="Cambria" w:hAnsi="Cambria" w:cs="Cambria"/>
                      <w:sz w:val="20"/>
                      <w:szCs w:val="20"/>
                    </w:rPr>
                    <w:t>автомобиля</w:t>
                  </w:r>
                  <w:r>
                    <w:rPr>
                      <w:rFonts w:ascii="Times Armenian" w:hAnsi="Times Armenian" w:cs="Arial"/>
                      <w:sz w:val="20"/>
                      <w:szCs w:val="20"/>
                    </w:rPr>
                    <w:t>;</w:t>
                  </w:r>
                </w:p>
              </w:tc>
            </w:tr>
            <w:tr w:rsidR="000334D1" w14:paraId="2EF48F62" w14:textId="77777777" w:rsidTr="000334D1">
              <w:trPr>
                <w:trHeight w:val="660"/>
              </w:trPr>
              <w:tc>
                <w:tcPr>
                  <w:tcW w:w="9880" w:type="dxa"/>
                  <w:tcBorders>
                    <w:top w:val="nil"/>
                    <w:left w:val="nil"/>
                    <w:bottom w:val="nil"/>
                    <w:right w:val="nil"/>
                  </w:tcBorders>
                  <w:vAlign w:val="center"/>
                  <w:hideMark/>
                </w:tcPr>
                <w:p w14:paraId="64BC82D8" w14:textId="77777777" w:rsidR="000334D1" w:rsidRDefault="000334D1" w:rsidP="000334D1">
                  <w:pPr>
                    <w:rPr>
                      <w:rFonts w:ascii="Times Armenian" w:hAnsi="Times Armenian" w:cs="Arial"/>
                      <w:sz w:val="20"/>
                      <w:szCs w:val="20"/>
                    </w:rPr>
                  </w:pPr>
                  <w:r>
                    <w:rPr>
                      <w:rFonts w:ascii="Times Armenian" w:hAnsi="Times Armenian" w:cs="Arial"/>
                      <w:sz w:val="20"/>
                      <w:szCs w:val="20"/>
                    </w:rPr>
                    <w:t xml:space="preserve">* </w:t>
                  </w:r>
                  <w:r>
                    <w:rPr>
                      <w:rFonts w:ascii="Cambria" w:hAnsi="Cambria" w:cs="Cambria"/>
                      <w:sz w:val="20"/>
                      <w:szCs w:val="20"/>
                    </w:rPr>
                    <w:t>Исполнитель</w:t>
                  </w:r>
                  <w:r>
                    <w:rPr>
                      <w:rFonts w:ascii="Times Armenian" w:hAnsi="Times Armenian" w:cs="Arial"/>
                      <w:sz w:val="20"/>
                      <w:szCs w:val="20"/>
                    </w:rPr>
                    <w:t xml:space="preserve"> </w:t>
                  </w:r>
                  <w:r>
                    <w:rPr>
                      <w:rFonts w:ascii="Cambria" w:hAnsi="Cambria" w:cs="Cambria"/>
                      <w:sz w:val="20"/>
                      <w:szCs w:val="20"/>
                    </w:rPr>
                    <w:t>должен</w:t>
                  </w:r>
                  <w:r>
                    <w:rPr>
                      <w:rFonts w:ascii="Times Armenian" w:hAnsi="Times Armenian" w:cs="Arial"/>
                      <w:sz w:val="20"/>
                      <w:szCs w:val="20"/>
                    </w:rPr>
                    <w:t xml:space="preserve"> </w:t>
                  </w:r>
                  <w:r>
                    <w:rPr>
                      <w:rFonts w:ascii="Cambria" w:hAnsi="Cambria" w:cs="Cambria"/>
                      <w:sz w:val="20"/>
                      <w:szCs w:val="20"/>
                    </w:rPr>
                    <w:t>иметь</w:t>
                  </w:r>
                  <w:r>
                    <w:rPr>
                      <w:rFonts w:ascii="Times Armenian" w:hAnsi="Times Armenian" w:cs="Arial"/>
                      <w:sz w:val="20"/>
                      <w:szCs w:val="20"/>
                    </w:rPr>
                    <w:t xml:space="preserve"> </w:t>
                  </w:r>
                  <w:r>
                    <w:rPr>
                      <w:rFonts w:ascii="Cambria" w:hAnsi="Cambria" w:cs="Cambria"/>
                      <w:sz w:val="20"/>
                      <w:szCs w:val="20"/>
                    </w:rPr>
                    <w:t>возможность</w:t>
                  </w:r>
                  <w:r>
                    <w:rPr>
                      <w:rFonts w:ascii="Times Armenian" w:hAnsi="Times Armenian" w:cs="Arial"/>
                      <w:sz w:val="20"/>
                      <w:szCs w:val="20"/>
                    </w:rPr>
                    <w:t xml:space="preserve"> </w:t>
                  </w:r>
                  <w:r>
                    <w:rPr>
                      <w:rFonts w:ascii="Cambria" w:hAnsi="Cambria" w:cs="Cambria"/>
                      <w:sz w:val="20"/>
                      <w:szCs w:val="20"/>
                    </w:rPr>
                    <w:t>выполнять</w:t>
                  </w:r>
                  <w:r>
                    <w:rPr>
                      <w:rFonts w:ascii="Times Armenian" w:hAnsi="Times Armenian" w:cs="Arial"/>
                      <w:sz w:val="20"/>
                      <w:szCs w:val="20"/>
                    </w:rPr>
                    <w:t xml:space="preserve"> </w:t>
                  </w:r>
                  <w:r>
                    <w:rPr>
                      <w:rFonts w:ascii="Cambria" w:hAnsi="Cambria" w:cs="Cambria"/>
                      <w:sz w:val="20"/>
                      <w:szCs w:val="20"/>
                    </w:rPr>
                    <w:t>как</w:t>
                  </w:r>
                  <w:r>
                    <w:rPr>
                      <w:rFonts w:ascii="Times Armenian" w:hAnsi="Times Armenian" w:cs="Arial"/>
                      <w:sz w:val="20"/>
                      <w:szCs w:val="20"/>
                    </w:rPr>
                    <w:t xml:space="preserve"> </w:t>
                  </w:r>
                  <w:r>
                    <w:rPr>
                      <w:rFonts w:ascii="Cambria" w:hAnsi="Cambria" w:cs="Cambria"/>
                      <w:sz w:val="20"/>
                      <w:szCs w:val="20"/>
                    </w:rPr>
                    <w:t>текущие</w:t>
                  </w:r>
                  <w:r>
                    <w:rPr>
                      <w:rFonts w:ascii="Times Armenian" w:hAnsi="Times Armenian" w:cs="Arial"/>
                      <w:sz w:val="20"/>
                      <w:szCs w:val="20"/>
                    </w:rPr>
                    <w:t xml:space="preserve">, </w:t>
                  </w:r>
                  <w:r>
                    <w:rPr>
                      <w:rFonts w:ascii="Cambria" w:hAnsi="Cambria" w:cs="Cambria"/>
                      <w:sz w:val="20"/>
                      <w:szCs w:val="20"/>
                    </w:rPr>
                    <w:t>так</w:t>
                  </w:r>
                  <w:r>
                    <w:rPr>
                      <w:rFonts w:ascii="Times Armenian" w:hAnsi="Times Armenian" w:cs="Arial"/>
                      <w:sz w:val="20"/>
                      <w:szCs w:val="20"/>
                    </w:rPr>
                    <w:t xml:space="preserve"> </w:t>
                  </w:r>
                  <w:r>
                    <w:rPr>
                      <w:rFonts w:ascii="Cambria" w:hAnsi="Cambria" w:cs="Cambria"/>
                      <w:sz w:val="20"/>
                      <w:szCs w:val="20"/>
                    </w:rPr>
                    <w:t>и</w:t>
                  </w:r>
                  <w:r>
                    <w:rPr>
                      <w:rFonts w:ascii="Times Armenian" w:hAnsi="Times Armenian" w:cs="Arial"/>
                      <w:sz w:val="20"/>
                      <w:szCs w:val="20"/>
                    </w:rPr>
                    <w:t xml:space="preserve"> </w:t>
                  </w:r>
                  <w:r>
                    <w:rPr>
                      <w:rFonts w:ascii="Cambria" w:hAnsi="Cambria" w:cs="Cambria"/>
                      <w:sz w:val="20"/>
                      <w:szCs w:val="20"/>
                    </w:rPr>
                    <w:t>капремонтные</w:t>
                  </w:r>
                  <w:r>
                    <w:rPr>
                      <w:rFonts w:ascii="Times Armenian" w:hAnsi="Times Armenian" w:cs="Arial"/>
                      <w:sz w:val="20"/>
                      <w:szCs w:val="20"/>
                    </w:rPr>
                    <w:t xml:space="preserve"> </w:t>
                  </w:r>
                  <w:r>
                    <w:rPr>
                      <w:rFonts w:ascii="Cambria" w:hAnsi="Cambria" w:cs="Cambria"/>
                      <w:sz w:val="20"/>
                      <w:szCs w:val="20"/>
                    </w:rPr>
                    <w:t>работы</w:t>
                  </w:r>
                  <w:r>
                    <w:rPr>
                      <w:rFonts w:ascii="Times Armenian" w:hAnsi="Times Armenian" w:cs="Arial"/>
                      <w:sz w:val="20"/>
                      <w:szCs w:val="20"/>
                    </w:rPr>
                    <w:t xml:space="preserve"> </w:t>
                  </w:r>
                  <w:r>
                    <w:rPr>
                      <w:rFonts w:ascii="Cambria" w:hAnsi="Cambria" w:cs="Cambria"/>
                      <w:sz w:val="20"/>
                      <w:szCs w:val="20"/>
                    </w:rPr>
                    <w:t>с</w:t>
                  </w:r>
                  <w:r>
                    <w:rPr>
                      <w:rFonts w:ascii="Times Armenian" w:hAnsi="Times Armenian" w:cs="Arial"/>
                      <w:sz w:val="20"/>
                      <w:szCs w:val="20"/>
                    </w:rPr>
                    <w:t xml:space="preserve"> </w:t>
                  </w:r>
                  <w:r>
                    <w:rPr>
                      <w:rFonts w:ascii="Cambria" w:hAnsi="Cambria" w:cs="Cambria"/>
                      <w:sz w:val="20"/>
                      <w:szCs w:val="20"/>
                    </w:rPr>
                    <w:t>двигателем</w:t>
                  </w:r>
                  <w:r>
                    <w:rPr>
                      <w:rFonts w:ascii="Times Armenian" w:hAnsi="Times Armenian" w:cs="Arial"/>
                      <w:sz w:val="20"/>
                      <w:szCs w:val="20"/>
                    </w:rPr>
                    <w:t xml:space="preserve"> </w:t>
                  </w:r>
                  <w:r>
                    <w:rPr>
                      <w:rFonts w:ascii="Cambria" w:hAnsi="Cambria" w:cs="Cambria"/>
                      <w:sz w:val="20"/>
                      <w:szCs w:val="20"/>
                    </w:rPr>
                    <w:t>и</w:t>
                  </w:r>
                  <w:r>
                    <w:rPr>
                      <w:rFonts w:ascii="Times Armenian" w:hAnsi="Times Armenian" w:cs="Arial"/>
                      <w:sz w:val="20"/>
                      <w:szCs w:val="20"/>
                    </w:rPr>
                    <w:t xml:space="preserve"> </w:t>
                  </w:r>
                  <w:r>
                    <w:rPr>
                      <w:rFonts w:ascii="Cambria" w:hAnsi="Cambria" w:cs="Cambria"/>
                      <w:sz w:val="20"/>
                      <w:szCs w:val="20"/>
                    </w:rPr>
                    <w:t>его</w:t>
                  </w:r>
                  <w:r>
                    <w:rPr>
                      <w:rFonts w:ascii="Times Armenian" w:hAnsi="Times Armenian" w:cs="Arial"/>
                      <w:sz w:val="20"/>
                      <w:szCs w:val="20"/>
                    </w:rPr>
                    <w:t xml:space="preserve"> </w:t>
                  </w:r>
                  <w:r>
                    <w:rPr>
                      <w:rFonts w:ascii="Cambria" w:hAnsi="Cambria" w:cs="Cambria"/>
                      <w:sz w:val="20"/>
                      <w:szCs w:val="20"/>
                    </w:rPr>
                    <w:t>системами</w:t>
                  </w:r>
                  <w:r>
                    <w:rPr>
                      <w:rFonts w:ascii="Times Armenian" w:hAnsi="Times Armenian" w:cs="Arial"/>
                      <w:sz w:val="20"/>
                      <w:szCs w:val="20"/>
                    </w:rPr>
                    <w:t xml:space="preserve">, </w:t>
                  </w:r>
                  <w:r>
                    <w:rPr>
                      <w:rFonts w:ascii="Cambria" w:hAnsi="Cambria" w:cs="Cambria"/>
                      <w:sz w:val="20"/>
                      <w:szCs w:val="20"/>
                    </w:rPr>
                    <w:t>системами</w:t>
                  </w:r>
                  <w:r>
                    <w:rPr>
                      <w:rFonts w:ascii="Times Armenian" w:hAnsi="Times Armenian" w:cs="Arial"/>
                      <w:sz w:val="20"/>
                      <w:szCs w:val="20"/>
                    </w:rPr>
                    <w:t xml:space="preserve"> </w:t>
                  </w:r>
                  <w:r>
                    <w:rPr>
                      <w:rFonts w:ascii="Cambria" w:hAnsi="Cambria" w:cs="Cambria"/>
                      <w:sz w:val="20"/>
                      <w:szCs w:val="20"/>
                    </w:rPr>
                    <w:t>гидроусилителя</w:t>
                  </w:r>
                  <w:r>
                    <w:rPr>
                      <w:rFonts w:ascii="Times Armenian" w:hAnsi="Times Armenian" w:cs="Arial"/>
                      <w:sz w:val="20"/>
                      <w:szCs w:val="20"/>
                    </w:rPr>
                    <w:t xml:space="preserve"> </w:t>
                  </w:r>
                  <w:r>
                    <w:rPr>
                      <w:rFonts w:ascii="Cambria" w:hAnsi="Cambria" w:cs="Cambria"/>
                      <w:sz w:val="20"/>
                      <w:szCs w:val="20"/>
                    </w:rPr>
                    <w:t>и</w:t>
                  </w:r>
                  <w:r>
                    <w:rPr>
                      <w:rFonts w:ascii="Times Armenian" w:hAnsi="Times Armenian" w:cs="Arial"/>
                      <w:sz w:val="20"/>
                      <w:szCs w:val="20"/>
                    </w:rPr>
                    <w:t xml:space="preserve"> </w:t>
                  </w:r>
                  <w:r>
                    <w:rPr>
                      <w:rFonts w:ascii="Cambria" w:hAnsi="Cambria" w:cs="Cambria"/>
                      <w:sz w:val="20"/>
                      <w:szCs w:val="20"/>
                    </w:rPr>
                    <w:t>рулевого</w:t>
                  </w:r>
                  <w:r>
                    <w:rPr>
                      <w:rFonts w:ascii="Times Armenian" w:hAnsi="Times Armenian" w:cs="Arial"/>
                      <w:sz w:val="20"/>
                      <w:szCs w:val="20"/>
                    </w:rPr>
                    <w:t xml:space="preserve"> </w:t>
                  </w:r>
                  <w:r>
                    <w:rPr>
                      <w:rFonts w:ascii="Cambria" w:hAnsi="Cambria" w:cs="Cambria"/>
                      <w:sz w:val="20"/>
                      <w:szCs w:val="20"/>
                    </w:rPr>
                    <w:t>управления</w:t>
                  </w:r>
                  <w:r>
                    <w:rPr>
                      <w:rFonts w:ascii="Times Armenian" w:hAnsi="Times Armenian" w:cs="Arial"/>
                      <w:sz w:val="20"/>
                      <w:szCs w:val="20"/>
                    </w:rPr>
                    <w:t xml:space="preserve">, </w:t>
                  </w:r>
                  <w:r>
                    <w:rPr>
                      <w:rFonts w:ascii="Cambria" w:hAnsi="Cambria" w:cs="Cambria"/>
                      <w:sz w:val="20"/>
                      <w:szCs w:val="20"/>
                    </w:rPr>
                    <w:t>а</w:t>
                  </w:r>
                  <w:r>
                    <w:rPr>
                      <w:rFonts w:ascii="Times Armenian" w:hAnsi="Times Armenian" w:cs="Arial"/>
                      <w:sz w:val="20"/>
                      <w:szCs w:val="20"/>
                    </w:rPr>
                    <w:t xml:space="preserve"> </w:t>
                  </w:r>
                  <w:r>
                    <w:rPr>
                      <w:rFonts w:ascii="Cambria" w:hAnsi="Cambria" w:cs="Cambria"/>
                      <w:sz w:val="20"/>
                      <w:szCs w:val="20"/>
                    </w:rPr>
                    <w:t>также</w:t>
                  </w:r>
                  <w:r>
                    <w:rPr>
                      <w:rFonts w:ascii="Times Armenian" w:hAnsi="Times Armenian" w:cs="Arial"/>
                      <w:sz w:val="20"/>
                      <w:szCs w:val="20"/>
                    </w:rPr>
                    <w:t xml:space="preserve"> </w:t>
                  </w:r>
                  <w:r>
                    <w:rPr>
                      <w:rFonts w:ascii="Cambria" w:hAnsi="Cambria" w:cs="Cambria"/>
                      <w:sz w:val="20"/>
                      <w:szCs w:val="20"/>
                    </w:rPr>
                    <w:t>кузовом</w:t>
                  </w:r>
                  <w:r>
                    <w:rPr>
                      <w:rFonts w:ascii="Times Armenian" w:hAnsi="Times Armenian" w:cs="Arial"/>
                      <w:sz w:val="20"/>
                      <w:szCs w:val="20"/>
                    </w:rPr>
                    <w:t>.</w:t>
                  </w:r>
                </w:p>
              </w:tc>
            </w:tr>
          </w:tbl>
          <w:p w14:paraId="23766193" w14:textId="579C32F8" w:rsidR="003B634D" w:rsidRDefault="003B634D">
            <w:pPr>
              <w:rPr>
                <w:rFonts w:ascii="Sakkal Majalla" w:hAnsi="Sakkal Majalla" w:cs="Sakkal Majalla"/>
                <w:b/>
                <w:bCs/>
                <w:color w:val="000000"/>
                <w:sz w:val="16"/>
                <w:szCs w:val="16"/>
              </w:rPr>
            </w:pPr>
          </w:p>
        </w:tc>
      </w:tr>
      <w:tr w:rsidR="003B634D" w14:paraId="20BA3A51" w14:textId="77777777" w:rsidTr="000334D1">
        <w:trPr>
          <w:trHeight w:val="330"/>
        </w:trPr>
        <w:tc>
          <w:tcPr>
            <w:tcW w:w="8580" w:type="dxa"/>
            <w:tcBorders>
              <w:top w:val="nil"/>
              <w:left w:val="nil"/>
              <w:bottom w:val="nil"/>
              <w:right w:val="nil"/>
            </w:tcBorders>
            <w:vAlign w:val="center"/>
          </w:tcPr>
          <w:p w14:paraId="3F32F3A8" w14:textId="1E5C31FB" w:rsidR="003B634D" w:rsidRDefault="003B634D">
            <w:pPr>
              <w:rPr>
                <w:rFonts w:ascii="Times Armenian" w:hAnsi="Times Armenian" w:cs="Calibri"/>
                <w:sz w:val="16"/>
                <w:szCs w:val="16"/>
              </w:rPr>
            </w:pPr>
          </w:p>
        </w:tc>
      </w:tr>
      <w:tr w:rsidR="003B634D" w14:paraId="1A305E81" w14:textId="77777777" w:rsidTr="000334D1">
        <w:trPr>
          <w:trHeight w:val="255"/>
        </w:trPr>
        <w:tc>
          <w:tcPr>
            <w:tcW w:w="8580" w:type="dxa"/>
            <w:tcBorders>
              <w:top w:val="nil"/>
              <w:left w:val="nil"/>
              <w:bottom w:val="nil"/>
              <w:right w:val="nil"/>
            </w:tcBorders>
            <w:vAlign w:val="center"/>
          </w:tcPr>
          <w:p w14:paraId="235BF771" w14:textId="51F63483" w:rsidR="003B634D" w:rsidRDefault="003B634D">
            <w:pPr>
              <w:rPr>
                <w:rFonts w:ascii="Times Armenian" w:hAnsi="Times Armenian" w:cs="Calibri"/>
                <w:sz w:val="16"/>
                <w:szCs w:val="16"/>
              </w:rPr>
            </w:pPr>
          </w:p>
        </w:tc>
      </w:tr>
      <w:tr w:rsidR="003B634D" w14:paraId="1F270773" w14:textId="77777777" w:rsidTr="000334D1">
        <w:trPr>
          <w:trHeight w:val="570"/>
        </w:trPr>
        <w:tc>
          <w:tcPr>
            <w:tcW w:w="8580" w:type="dxa"/>
            <w:tcBorders>
              <w:top w:val="nil"/>
              <w:left w:val="nil"/>
              <w:bottom w:val="nil"/>
              <w:right w:val="nil"/>
            </w:tcBorders>
            <w:vAlign w:val="center"/>
          </w:tcPr>
          <w:p w14:paraId="4CA63408" w14:textId="6D49669F" w:rsidR="003B634D" w:rsidRDefault="003B634D">
            <w:pPr>
              <w:rPr>
                <w:rFonts w:ascii="Times Armenian" w:hAnsi="Times Armenian" w:cs="Calibri"/>
                <w:sz w:val="16"/>
                <w:szCs w:val="16"/>
              </w:rPr>
            </w:pPr>
          </w:p>
        </w:tc>
      </w:tr>
      <w:tr w:rsidR="003B634D" w14:paraId="69FCEAB5" w14:textId="77777777" w:rsidTr="000334D1">
        <w:trPr>
          <w:trHeight w:val="480"/>
        </w:trPr>
        <w:tc>
          <w:tcPr>
            <w:tcW w:w="8580" w:type="dxa"/>
            <w:tcBorders>
              <w:top w:val="nil"/>
              <w:left w:val="nil"/>
              <w:bottom w:val="nil"/>
              <w:right w:val="nil"/>
            </w:tcBorders>
            <w:vAlign w:val="center"/>
          </w:tcPr>
          <w:p w14:paraId="375599E0" w14:textId="33F2C438" w:rsidR="003B634D" w:rsidRDefault="003B634D">
            <w:pPr>
              <w:rPr>
                <w:rFonts w:ascii="Times Armenian" w:hAnsi="Times Armenian" w:cs="Calibri"/>
                <w:sz w:val="16"/>
                <w:szCs w:val="16"/>
              </w:rPr>
            </w:pPr>
          </w:p>
        </w:tc>
      </w:tr>
      <w:tr w:rsidR="003B634D" w14:paraId="71BA9C6F" w14:textId="77777777" w:rsidTr="000334D1">
        <w:trPr>
          <w:trHeight w:val="300"/>
        </w:trPr>
        <w:tc>
          <w:tcPr>
            <w:tcW w:w="8580" w:type="dxa"/>
            <w:tcBorders>
              <w:top w:val="nil"/>
              <w:left w:val="nil"/>
              <w:bottom w:val="nil"/>
              <w:right w:val="nil"/>
            </w:tcBorders>
            <w:vAlign w:val="center"/>
          </w:tcPr>
          <w:p w14:paraId="26C514C5" w14:textId="035E65E6" w:rsidR="003B634D" w:rsidRDefault="003B634D">
            <w:pPr>
              <w:rPr>
                <w:rFonts w:ascii="Times Armenian" w:hAnsi="Times Armenian" w:cs="Calibri"/>
                <w:sz w:val="16"/>
                <w:szCs w:val="16"/>
              </w:rPr>
            </w:pPr>
          </w:p>
        </w:tc>
      </w:tr>
      <w:tr w:rsidR="003B634D" w14:paraId="4F0629C6" w14:textId="77777777" w:rsidTr="000334D1">
        <w:trPr>
          <w:trHeight w:val="300"/>
        </w:trPr>
        <w:tc>
          <w:tcPr>
            <w:tcW w:w="8580" w:type="dxa"/>
            <w:tcBorders>
              <w:top w:val="nil"/>
              <w:left w:val="nil"/>
              <w:bottom w:val="nil"/>
              <w:right w:val="nil"/>
            </w:tcBorders>
            <w:vAlign w:val="center"/>
          </w:tcPr>
          <w:p w14:paraId="1F104A7C" w14:textId="5777DBF4" w:rsidR="003B634D" w:rsidRDefault="003B634D">
            <w:pPr>
              <w:rPr>
                <w:rFonts w:ascii="Times Armenian" w:hAnsi="Times Armenian" w:cs="Calibri"/>
                <w:sz w:val="16"/>
                <w:szCs w:val="16"/>
              </w:rPr>
            </w:pPr>
          </w:p>
        </w:tc>
      </w:tr>
      <w:tr w:rsidR="003B634D" w14:paraId="784ABB2D" w14:textId="77777777" w:rsidTr="000334D1">
        <w:trPr>
          <w:trHeight w:val="300"/>
        </w:trPr>
        <w:tc>
          <w:tcPr>
            <w:tcW w:w="8580" w:type="dxa"/>
            <w:tcBorders>
              <w:top w:val="nil"/>
              <w:left w:val="nil"/>
              <w:bottom w:val="nil"/>
              <w:right w:val="nil"/>
            </w:tcBorders>
            <w:vAlign w:val="center"/>
          </w:tcPr>
          <w:p w14:paraId="3A7D69A5" w14:textId="2C3E10B5" w:rsidR="003B634D" w:rsidRDefault="003B634D">
            <w:pPr>
              <w:rPr>
                <w:rFonts w:ascii="Times Armenian" w:hAnsi="Times Armenian" w:cs="Calibri"/>
                <w:sz w:val="16"/>
                <w:szCs w:val="16"/>
              </w:rPr>
            </w:pPr>
          </w:p>
        </w:tc>
      </w:tr>
      <w:tr w:rsidR="003B634D" w14:paraId="00F0868F" w14:textId="77777777" w:rsidTr="000334D1">
        <w:trPr>
          <w:trHeight w:val="300"/>
        </w:trPr>
        <w:tc>
          <w:tcPr>
            <w:tcW w:w="8580" w:type="dxa"/>
            <w:tcBorders>
              <w:top w:val="nil"/>
              <w:left w:val="nil"/>
              <w:bottom w:val="nil"/>
              <w:right w:val="nil"/>
            </w:tcBorders>
            <w:vAlign w:val="center"/>
          </w:tcPr>
          <w:p w14:paraId="65FB9E30" w14:textId="6413CD43" w:rsidR="003B634D" w:rsidRDefault="003B634D">
            <w:pPr>
              <w:rPr>
                <w:rFonts w:ascii="Times Armenian" w:hAnsi="Times Armenian" w:cs="Calibri"/>
                <w:sz w:val="16"/>
                <w:szCs w:val="16"/>
              </w:rPr>
            </w:pPr>
          </w:p>
        </w:tc>
      </w:tr>
      <w:tr w:rsidR="003B634D" w14:paraId="53556192" w14:textId="77777777" w:rsidTr="000334D1">
        <w:trPr>
          <w:trHeight w:val="300"/>
        </w:trPr>
        <w:tc>
          <w:tcPr>
            <w:tcW w:w="8580" w:type="dxa"/>
            <w:tcBorders>
              <w:top w:val="nil"/>
              <w:left w:val="nil"/>
              <w:bottom w:val="nil"/>
              <w:right w:val="nil"/>
            </w:tcBorders>
            <w:vAlign w:val="center"/>
          </w:tcPr>
          <w:p w14:paraId="2666DDBD" w14:textId="66B6778D" w:rsidR="003B634D" w:rsidRDefault="003B634D">
            <w:pPr>
              <w:rPr>
                <w:rFonts w:ascii="Times Armenian" w:hAnsi="Times Armenian" w:cs="Calibri"/>
                <w:sz w:val="16"/>
                <w:szCs w:val="16"/>
              </w:rPr>
            </w:pPr>
          </w:p>
        </w:tc>
      </w:tr>
      <w:tr w:rsidR="003B634D" w14:paraId="72BC8391" w14:textId="77777777" w:rsidTr="000334D1">
        <w:trPr>
          <w:trHeight w:val="300"/>
        </w:trPr>
        <w:tc>
          <w:tcPr>
            <w:tcW w:w="8580" w:type="dxa"/>
            <w:tcBorders>
              <w:top w:val="nil"/>
              <w:left w:val="nil"/>
              <w:bottom w:val="nil"/>
              <w:right w:val="nil"/>
            </w:tcBorders>
            <w:vAlign w:val="center"/>
          </w:tcPr>
          <w:p w14:paraId="0D8CEF14" w14:textId="011551DD" w:rsidR="003B634D" w:rsidRDefault="003B634D">
            <w:pPr>
              <w:rPr>
                <w:rFonts w:ascii="Times Armenian" w:hAnsi="Times Armenian" w:cs="Calibri"/>
                <w:sz w:val="16"/>
                <w:szCs w:val="16"/>
              </w:rPr>
            </w:pPr>
          </w:p>
        </w:tc>
      </w:tr>
      <w:tr w:rsidR="003B634D" w14:paraId="1B5ED64D" w14:textId="77777777" w:rsidTr="000334D1">
        <w:trPr>
          <w:trHeight w:val="300"/>
        </w:trPr>
        <w:tc>
          <w:tcPr>
            <w:tcW w:w="8580" w:type="dxa"/>
            <w:tcBorders>
              <w:top w:val="nil"/>
              <w:left w:val="nil"/>
              <w:bottom w:val="nil"/>
              <w:right w:val="nil"/>
            </w:tcBorders>
            <w:vAlign w:val="center"/>
          </w:tcPr>
          <w:p w14:paraId="45103F72" w14:textId="29F24582" w:rsidR="003B634D" w:rsidRDefault="003B634D">
            <w:pPr>
              <w:rPr>
                <w:rFonts w:ascii="Times Armenian" w:hAnsi="Times Armenian" w:cs="Calibri"/>
                <w:sz w:val="16"/>
                <w:szCs w:val="16"/>
              </w:rPr>
            </w:pPr>
          </w:p>
        </w:tc>
      </w:tr>
      <w:tr w:rsidR="003B634D" w14:paraId="3ADAF501" w14:textId="77777777" w:rsidTr="000334D1">
        <w:trPr>
          <w:trHeight w:val="300"/>
        </w:trPr>
        <w:tc>
          <w:tcPr>
            <w:tcW w:w="8580" w:type="dxa"/>
            <w:tcBorders>
              <w:top w:val="nil"/>
              <w:left w:val="nil"/>
              <w:bottom w:val="nil"/>
              <w:right w:val="nil"/>
            </w:tcBorders>
            <w:vAlign w:val="center"/>
          </w:tcPr>
          <w:p w14:paraId="2050124E" w14:textId="4E6144DF" w:rsidR="003B634D" w:rsidRDefault="003B634D">
            <w:pPr>
              <w:rPr>
                <w:rFonts w:ascii="Times Armenian" w:hAnsi="Times Armenian" w:cs="Calibri"/>
                <w:sz w:val="16"/>
                <w:szCs w:val="16"/>
              </w:rPr>
            </w:pPr>
          </w:p>
        </w:tc>
      </w:tr>
      <w:tr w:rsidR="003B634D" w14:paraId="05E38AB2" w14:textId="77777777" w:rsidTr="000334D1">
        <w:trPr>
          <w:trHeight w:val="450"/>
        </w:trPr>
        <w:tc>
          <w:tcPr>
            <w:tcW w:w="8580" w:type="dxa"/>
            <w:tcBorders>
              <w:top w:val="nil"/>
              <w:left w:val="nil"/>
              <w:bottom w:val="nil"/>
              <w:right w:val="nil"/>
            </w:tcBorders>
            <w:vAlign w:val="center"/>
          </w:tcPr>
          <w:p w14:paraId="7CF609D1" w14:textId="049C10A5" w:rsidR="003B634D" w:rsidRDefault="003B634D">
            <w:pPr>
              <w:rPr>
                <w:rFonts w:ascii="Times Armenian" w:hAnsi="Times Armenian" w:cs="Calibri"/>
                <w:sz w:val="16"/>
                <w:szCs w:val="16"/>
              </w:rPr>
            </w:pPr>
          </w:p>
        </w:tc>
      </w:tr>
    </w:tbl>
    <w:p w14:paraId="191A444D" w14:textId="77777777" w:rsidR="00B2591E" w:rsidRPr="003B634D" w:rsidRDefault="00B2591E" w:rsidP="00375205">
      <w:pPr>
        <w:widowControl w:val="0"/>
        <w:spacing w:after="160" w:line="360" w:lineRule="auto"/>
        <w:ind w:firstLine="567"/>
        <w:jc w:val="right"/>
        <w:rPr>
          <w:rFonts w:ascii="GHEA Grapalat" w:hAnsi="GHEA Grapalat"/>
          <w:i/>
          <w:color w:val="000000" w:themeColor="text1"/>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BC801A7"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6F868EC8"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48B515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01B0248A"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E971EBA"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A69E4FE"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04E8106"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7567DFCE"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39CB4817"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649045AB" w14:textId="77777777" w:rsidR="004042EA" w:rsidRPr="00FB642A" w:rsidRDefault="004042EA" w:rsidP="004042EA">
      <w:pPr>
        <w:widowControl w:val="0"/>
        <w:spacing w:after="160" w:line="360" w:lineRule="auto"/>
        <w:jc w:val="right"/>
        <w:rPr>
          <w:rFonts w:ascii="GHEA Grapalat" w:hAnsi="GHEA Grapalat"/>
          <w:i/>
        </w:rPr>
      </w:pPr>
      <w:r w:rsidRPr="00AD29CE">
        <w:rPr>
          <w:rFonts w:ascii="GHEA Grapalat" w:hAnsi="GHEA Grapalat"/>
          <w:i/>
        </w:rPr>
        <w:t>Приложение № 1</w:t>
      </w:r>
      <w:r w:rsidRPr="00FB642A">
        <w:rPr>
          <w:rFonts w:ascii="GHEA Grapalat" w:hAnsi="GHEA Grapalat"/>
          <w:i/>
        </w:rPr>
        <w:t>.1</w:t>
      </w:r>
    </w:p>
    <w:p w14:paraId="0DCD9887" w14:textId="7A8A5A26" w:rsidR="004042EA" w:rsidRDefault="004042EA" w:rsidP="004042EA">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Pr="00D76EB9">
        <w:rPr>
          <w:rFonts w:ascii="GHEA Grapalat" w:hAnsi="GHEA Grapalat"/>
          <w:b/>
          <w:color w:val="000000" w:themeColor="text1"/>
          <w:sz w:val="22"/>
          <w:szCs w:val="22"/>
          <w:lang w:val="hy-AM"/>
        </w:rPr>
        <w:t xml:space="preserve"> </w:t>
      </w:r>
      <w:r>
        <w:rPr>
          <w:rFonts w:ascii="GHEA Grapalat" w:hAnsi="GHEA Grapalat"/>
          <w:b/>
          <w:color w:val="000000" w:themeColor="text1"/>
          <w:sz w:val="22"/>
          <w:szCs w:val="22"/>
          <w:lang w:val="hy-AM"/>
        </w:rPr>
        <w:t>ԵՔ-ԳՀԾՁԲ-25/</w:t>
      </w:r>
      <w:r>
        <w:rPr>
          <w:rFonts w:ascii="GHEA Grapalat" w:hAnsi="GHEA Grapalat"/>
          <w:b/>
          <w:color w:val="000000" w:themeColor="text1"/>
          <w:sz w:val="22"/>
          <w:szCs w:val="22"/>
        </w:rPr>
        <w:t>1</w:t>
      </w:r>
      <w:r w:rsidR="0057663E">
        <w:rPr>
          <w:rFonts w:ascii="GHEA Grapalat" w:hAnsi="GHEA Grapalat"/>
          <w:b/>
          <w:color w:val="000000" w:themeColor="text1"/>
          <w:sz w:val="22"/>
          <w:szCs w:val="22"/>
        </w:rPr>
        <w:t>6</w:t>
      </w:r>
      <w:r>
        <w:rPr>
          <w:rFonts w:ascii="GHEA Grapalat" w:hAnsi="GHEA Grapalat"/>
          <w:b/>
          <w:color w:val="000000" w:themeColor="text1"/>
          <w:sz w:val="22"/>
          <w:szCs w:val="22"/>
          <w:lang w:val="hy-AM"/>
        </w:rPr>
        <w:t xml:space="preserve"> </w:t>
      </w:r>
      <w:r>
        <w:rPr>
          <w:rFonts w:ascii="GHEA Grapalat" w:hAnsi="GHEA Grapalat"/>
          <w:b/>
          <w:color w:val="FF0000"/>
          <w:lang w:val="hy-AM"/>
        </w:rPr>
        <w:t xml:space="preserve"> </w:t>
      </w:r>
      <w:r>
        <w:rPr>
          <w:rFonts w:ascii="GHEA Grapalat" w:hAnsi="GHEA Grapalat"/>
          <w:b/>
          <w:color w:val="FF0000"/>
        </w:rPr>
        <w:t xml:space="preserve">-   </w:t>
      </w:r>
      <w:r w:rsidRPr="00F566BF">
        <w:rPr>
          <w:rFonts w:ascii="GHEA Grapalat" w:hAnsi="GHEA Grapalat"/>
          <w:sz w:val="24"/>
          <w:szCs w:val="24"/>
          <w:lang w:val="af-ZA"/>
        </w:rPr>
        <w:t>»</w:t>
      </w:r>
    </w:p>
    <w:p w14:paraId="236119A2" w14:textId="46434E29" w:rsidR="004042EA" w:rsidRPr="00AD29CE" w:rsidRDefault="004042EA" w:rsidP="004042EA">
      <w:pPr>
        <w:pStyle w:val="BodyTextIndent3"/>
        <w:widowControl w:val="0"/>
        <w:spacing w:line="240" w:lineRule="auto"/>
        <w:jc w:val="right"/>
        <w:rPr>
          <w:rFonts w:ascii="GHEA Grapalat" w:hAnsi="GHEA Grapalat"/>
          <w:i/>
        </w:rPr>
      </w:pPr>
      <w:r w:rsidRPr="00AD29CE">
        <w:rPr>
          <w:rFonts w:ascii="GHEA Grapalat" w:hAnsi="GHEA Grapalat"/>
          <w:i/>
        </w:rPr>
        <w:t xml:space="preserve">заключенному </w:t>
      </w:r>
      <w:r>
        <w:rPr>
          <w:rFonts w:ascii="GHEA Grapalat" w:hAnsi="GHEA Grapalat"/>
          <w:i/>
        </w:rPr>
        <w:t xml:space="preserve">"      "              </w:t>
      </w:r>
      <w:r w:rsidRPr="00561745">
        <w:rPr>
          <w:rFonts w:ascii="GHEA Grapalat" w:hAnsi="GHEA Grapalat"/>
          <w:i/>
        </w:rPr>
        <w:tab/>
      </w:r>
      <w:r w:rsidRPr="00AD29CE">
        <w:rPr>
          <w:rFonts w:ascii="GHEA Grapalat" w:hAnsi="GHEA Grapalat"/>
          <w:i/>
        </w:rPr>
        <w:t>2</w:t>
      </w:r>
      <w:r>
        <w:rPr>
          <w:rFonts w:ascii="GHEA Grapalat" w:hAnsi="GHEA Grapalat"/>
          <w:i/>
        </w:rPr>
        <w:t xml:space="preserve">02    </w:t>
      </w:r>
      <w:r w:rsidRPr="00AD29CE">
        <w:rPr>
          <w:rFonts w:ascii="GHEA Grapalat" w:hAnsi="GHEA Grapalat"/>
          <w:i/>
        </w:rPr>
        <w:t>г.</w:t>
      </w:r>
    </w:p>
    <w:p w14:paraId="5F21243B"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1577D71C"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1840153"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03390D0" w14:textId="77777777" w:rsidR="004042EA" w:rsidRPr="00B2591E" w:rsidRDefault="004042EA" w:rsidP="004042EA">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4547563A"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Максимальные цены за единицу для каждого типа услуг указаны в файле EXCEL.</w:t>
      </w:r>
    </w:p>
    <w:p w14:paraId="082552AD" w14:textId="77777777" w:rsidR="005D0147" w:rsidRPr="004042EA" w:rsidRDefault="005D0147" w:rsidP="00375205">
      <w:pPr>
        <w:widowControl w:val="0"/>
        <w:spacing w:after="160" w:line="360" w:lineRule="auto"/>
        <w:ind w:firstLine="567"/>
        <w:jc w:val="right"/>
        <w:rPr>
          <w:rFonts w:ascii="GHEA Grapalat" w:hAnsi="GHEA Grapalat"/>
          <w:i/>
          <w:color w:val="000000" w:themeColor="text1"/>
          <w:lang w:val="hy-AM"/>
        </w:rPr>
      </w:pPr>
    </w:p>
    <w:p w14:paraId="54D86267"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07D624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7F2181AA"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7BEEDEA0"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3FE29F28"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54C00F6B"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45DA2FBC"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1091065A"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653341F2"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14FFA7F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2549E791"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434EB54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6362A05D"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2B197930"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33B62C77" w14:textId="77777777" w:rsidR="004042EA" w:rsidRDefault="004042EA" w:rsidP="004042EA">
      <w:pPr>
        <w:widowControl w:val="0"/>
        <w:spacing w:after="160" w:line="360" w:lineRule="auto"/>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01B38F60"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071257">
        <w:rPr>
          <w:rFonts w:ascii="GHEA Grapalat" w:hAnsi="GHEA Grapalat"/>
          <w:b/>
          <w:color w:val="000000" w:themeColor="text1"/>
          <w:lang w:val="hy-AM"/>
        </w:rPr>
        <w:t>ԵՔ-ԳՀԾՁԲ-26/16</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AB0BFB" w:rsidRPr="00003FAD" w14:paraId="4030A6CB" w14:textId="77777777" w:rsidTr="00CA2E4A">
        <w:trPr>
          <w:cantSplit/>
          <w:trHeight w:val="1134"/>
          <w:jc w:val="center"/>
        </w:trPr>
        <w:tc>
          <w:tcPr>
            <w:tcW w:w="1998" w:type="dxa"/>
            <w:vAlign w:val="center"/>
          </w:tcPr>
          <w:p w14:paraId="58584ECD" w14:textId="3C8C4A0E" w:rsidR="00AB0BFB" w:rsidRPr="008C4282" w:rsidRDefault="00AB0BFB" w:rsidP="00AB0BFB">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lastRenderedPageBreak/>
              <w:t>1</w:t>
            </w:r>
          </w:p>
        </w:tc>
        <w:tc>
          <w:tcPr>
            <w:tcW w:w="1800" w:type="dxa"/>
          </w:tcPr>
          <w:p w14:paraId="4ED3EBAF" w14:textId="71EFD1BD" w:rsidR="00AB0BFB" w:rsidRPr="00477F81" w:rsidRDefault="005D0147" w:rsidP="00AB0BFB">
            <w:pPr>
              <w:widowControl w:val="0"/>
              <w:spacing w:after="120"/>
              <w:jc w:val="center"/>
              <w:rPr>
                <w:rFonts w:ascii="GHEA Grapalat" w:hAnsi="GHEA Grapalat"/>
                <w:color w:val="000000" w:themeColor="text1"/>
                <w:sz w:val="16"/>
              </w:rPr>
            </w:pPr>
            <w:r w:rsidRPr="00AA2C02">
              <w:rPr>
                <w:rFonts w:ascii="GHEA Grapalat" w:hAnsi="GHEA Grapalat"/>
                <w:sz w:val="22"/>
                <w:szCs w:val="22"/>
              </w:rPr>
              <w:t>50111170/5</w:t>
            </w:r>
            <w:r w:rsidR="0057663E">
              <w:rPr>
                <w:rFonts w:ascii="GHEA Grapalat" w:hAnsi="GHEA Grapalat"/>
                <w:sz w:val="22"/>
                <w:szCs w:val="22"/>
              </w:rPr>
              <w:t>16</w:t>
            </w:r>
          </w:p>
        </w:tc>
        <w:tc>
          <w:tcPr>
            <w:tcW w:w="1800" w:type="dxa"/>
          </w:tcPr>
          <w:p w14:paraId="330587EB" w14:textId="2ED134B6" w:rsidR="00AB0BFB" w:rsidRPr="005D0147" w:rsidRDefault="005D0147" w:rsidP="005D0147">
            <w:pPr>
              <w:widowControl w:val="0"/>
              <w:spacing w:after="120"/>
              <w:ind w:left="-161" w:right="-148"/>
              <w:jc w:val="center"/>
              <w:rPr>
                <w:rFonts w:ascii="GHEA Grapalat" w:hAnsi="GHEA Grapalat"/>
                <w:color w:val="000000" w:themeColor="text1"/>
                <w:sz w:val="16"/>
              </w:rPr>
            </w:pPr>
            <w:r w:rsidRPr="005D0147">
              <w:rPr>
                <w:rFonts w:ascii="GHEA Grapalat" w:hAnsi="GHEA Grapalat"/>
                <w:color w:val="000000" w:themeColor="text1"/>
                <w:sz w:val="16"/>
              </w:rPr>
              <w:t xml:space="preserve">Услуги по техническому обслуживанию транспортных средств аппарата руководителя административного района </w:t>
            </w:r>
            <w:r w:rsidR="00071257">
              <w:rPr>
                <w:rFonts w:ascii="GHEA Grapalat" w:hAnsi="GHEA Grapalat"/>
                <w:color w:val="000000" w:themeColor="text1"/>
                <w:sz w:val="16"/>
              </w:rPr>
              <w:t>Арабкир</w:t>
            </w:r>
            <w:r w:rsidRPr="005D0147">
              <w:rPr>
                <w:rFonts w:ascii="GHEA Grapalat" w:hAnsi="GHEA Grapalat"/>
                <w:color w:val="000000" w:themeColor="text1"/>
                <w:sz w:val="16"/>
              </w:rPr>
              <w:t xml:space="preserve"> города Еревана</w:t>
            </w:r>
          </w:p>
        </w:tc>
        <w:tc>
          <w:tcPr>
            <w:tcW w:w="630" w:type="dxa"/>
            <w:vAlign w:val="center"/>
          </w:tcPr>
          <w:p w14:paraId="763C190F" w14:textId="0193D555" w:rsidR="00AB0BFB" w:rsidRPr="00003FAD" w:rsidRDefault="00AB0BFB" w:rsidP="00AB0BFB">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1211045F"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071257">
        <w:rPr>
          <w:rFonts w:ascii="GHEA Grapalat" w:hAnsi="GHEA Grapalat"/>
          <w:b/>
          <w:color w:val="000000" w:themeColor="text1"/>
          <w:sz w:val="22"/>
          <w:szCs w:val="22"/>
          <w:lang w:val="hy-AM"/>
        </w:rPr>
        <w:t>ԵՔ-ԳՀԾՁԲ-26/16</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2F808A2D"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071257">
        <w:rPr>
          <w:rFonts w:ascii="GHEA Grapalat" w:hAnsi="GHEA Grapalat"/>
          <w:b/>
          <w:color w:val="000000" w:themeColor="text1"/>
          <w:sz w:val="22"/>
          <w:szCs w:val="22"/>
          <w:lang w:val="hy-AM"/>
        </w:rPr>
        <w:t>ԵՔ-ԳՀԾՁԲ-26/16</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019934BA"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071257">
        <w:rPr>
          <w:rFonts w:ascii="GHEA Grapalat" w:hAnsi="GHEA Grapalat"/>
          <w:b/>
          <w:color w:val="000000" w:themeColor="text1"/>
          <w:sz w:val="22"/>
          <w:szCs w:val="22"/>
          <w:lang w:val="hy-AM"/>
        </w:rPr>
        <w:t>ԵՔ-ԳՀԾՁԲ-26/16</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C9B62" w14:textId="77777777" w:rsidR="00391527" w:rsidRDefault="00391527">
      <w:r>
        <w:separator/>
      </w:r>
    </w:p>
  </w:endnote>
  <w:endnote w:type="continuationSeparator" w:id="0">
    <w:p w14:paraId="3191D242" w14:textId="77777777" w:rsidR="00391527" w:rsidRDefault="0039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Sakkal Majalla">
    <w:charset w:val="B2"/>
    <w:family w:val="auto"/>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492AB" w14:textId="77777777" w:rsidR="00391527" w:rsidRDefault="00391527">
      <w:r>
        <w:separator/>
      </w:r>
    </w:p>
  </w:footnote>
  <w:footnote w:type="continuationSeparator" w:id="0">
    <w:p w14:paraId="1CAC05AB" w14:textId="77777777" w:rsidR="00391527" w:rsidRDefault="00391527">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4"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2"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4"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8"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4"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8"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6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1"/>
  </w:num>
  <w:num w:numId="2" w16cid:durableId="2128042859">
    <w:abstractNumId w:val="21"/>
  </w:num>
  <w:num w:numId="3" w16cid:durableId="1428579617">
    <w:abstractNumId w:val="47"/>
  </w:num>
  <w:num w:numId="4" w16cid:durableId="1298604260">
    <w:abstractNumId w:val="35"/>
  </w:num>
  <w:num w:numId="5" w16cid:durableId="1567646177">
    <w:abstractNumId w:val="59"/>
  </w:num>
  <w:num w:numId="6" w16cid:durableId="1349524882">
    <w:abstractNumId w:val="51"/>
    <w:lvlOverride w:ilvl="0">
      <w:startOverride w:val="1"/>
    </w:lvlOverride>
    <w:lvlOverride w:ilvl="1"/>
    <w:lvlOverride w:ilvl="2"/>
    <w:lvlOverride w:ilvl="3"/>
    <w:lvlOverride w:ilvl="4"/>
    <w:lvlOverride w:ilvl="5"/>
    <w:lvlOverride w:ilvl="6"/>
    <w:lvlOverride w:ilvl="7"/>
    <w:lvlOverride w:ilvl="8"/>
  </w:num>
  <w:num w:numId="7" w16cid:durableId="19672778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2"/>
  </w:num>
  <w:num w:numId="10" w16cid:durableId="1811288597">
    <w:abstractNumId w:val="13"/>
  </w:num>
  <w:num w:numId="11" w16cid:durableId="581529777">
    <w:abstractNumId w:val="17"/>
  </w:num>
  <w:num w:numId="12" w16cid:durableId="894899526">
    <w:abstractNumId w:val="70"/>
  </w:num>
  <w:num w:numId="13" w16cid:durableId="1972249620">
    <w:abstractNumId w:val="63"/>
  </w:num>
  <w:num w:numId="14" w16cid:durableId="2129621796">
    <w:abstractNumId w:val="27"/>
  </w:num>
  <w:num w:numId="15" w16cid:durableId="843664480">
    <w:abstractNumId w:val="66"/>
  </w:num>
  <w:num w:numId="16" w16cid:durableId="1398088984">
    <w:abstractNumId w:val="33"/>
  </w:num>
  <w:num w:numId="17" w16cid:durableId="234316771">
    <w:abstractNumId w:val="14"/>
  </w:num>
  <w:num w:numId="18" w16cid:durableId="1663850623">
    <w:abstractNumId w:val="1"/>
  </w:num>
  <w:num w:numId="19" w16cid:durableId="1690832117">
    <w:abstractNumId w:val="37"/>
  </w:num>
  <w:num w:numId="20" w16cid:durableId="1014498368">
    <w:abstractNumId w:val="37"/>
  </w:num>
  <w:num w:numId="21" w16cid:durableId="6756964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3"/>
  </w:num>
  <w:num w:numId="23" w16cid:durableId="1298300558">
    <w:abstractNumId w:val="16"/>
  </w:num>
  <w:num w:numId="24" w16cid:durableId="676688734">
    <w:abstractNumId w:val="46"/>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2"/>
  </w:num>
  <w:num w:numId="31" w16cid:durableId="185487216">
    <w:abstractNumId w:val="56"/>
  </w:num>
  <w:num w:numId="32" w16cid:durableId="1117748611">
    <w:abstractNumId w:val="55"/>
  </w:num>
  <w:num w:numId="33" w16cid:durableId="1028943160">
    <w:abstractNumId w:val="67"/>
  </w:num>
  <w:num w:numId="34" w16cid:durableId="779832878">
    <w:abstractNumId w:val="60"/>
  </w:num>
  <w:num w:numId="35" w16cid:durableId="1657369461">
    <w:abstractNumId w:val="2"/>
  </w:num>
  <w:num w:numId="36" w16cid:durableId="1098864782">
    <w:abstractNumId w:val="24"/>
  </w:num>
  <w:num w:numId="37" w16cid:durableId="103817440">
    <w:abstractNumId w:val="64"/>
  </w:num>
  <w:num w:numId="38" w16cid:durableId="1573808472">
    <w:abstractNumId w:val="20"/>
  </w:num>
  <w:num w:numId="39" w16cid:durableId="1733427411">
    <w:abstractNumId w:val="38"/>
  </w:num>
  <w:num w:numId="40" w16cid:durableId="1179077506">
    <w:abstractNumId w:val="43"/>
  </w:num>
  <w:num w:numId="41" w16cid:durableId="546382782">
    <w:abstractNumId w:val="31"/>
  </w:num>
  <w:num w:numId="42" w16cid:durableId="474564424">
    <w:abstractNumId w:val="18"/>
  </w:num>
  <w:num w:numId="43" w16cid:durableId="1316453186">
    <w:abstractNumId w:val="10"/>
  </w:num>
  <w:num w:numId="44" w16cid:durableId="1934509500">
    <w:abstractNumId w:val="49"/>
  </w:num>
  <w:num w:numId="45" w16cid:durableId="1915123084">
    <w:abstractNumId w:val="28"/>
  </w:num>
  <w:num w:numId="46" w16cid:durableId="242296832">
    <w:abstractNumId w:val="45"/>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6"/>
  </w:num>
  <w:num w:numId="49" w16cid:durableId="350960511">
    <w:abstractNumId w:val="40"/>
  </w:num>
  <w:num w:numId="50" w16cid:durableId="1656641535">
    <w:abstractNumId w:val="39"/>
  </w:num>
  <w:num w:numId="51" w16cid:durableId="1394885338">
    <w:abstractNumId w:val="5"/>
  </w:num>
  <w:num w:numId="52" w16cid:durableId="431586154">
    <w:abstractNumId w:val="52"/>
  </w:num>
  <w:num w:numId="53" w16cid:durableId="1873423739">
    <w:abstractNumId w:val="61"/>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1"/>
  </w:num>
  <w:num w:numId="59" w16cid:durableId="202600681">
    <w:abstractNumId w:val="69"/>
  </w:num>
  <w:num w:numId="60" w16cid:durableId="920605103">
    <w:abstractNumId w:val="57"/>
  </w:num>
  <w:num w:numId="61" w16cid:durableId="476148632">
    <w:abstractNumId w:val="3"/>
  </w:num>
  <w:num w:numId="62" w16cid:durableId="957447502">
    <w:abstractNumId w:val="32"/>
  </w:num>
  <w:num w:numId="63" w16cid:durableId="1282763067">
    <w:abstractNumId w:val="41"/>
  </w:num>
  <w:num w:numId="64" w16cid:durableId="311641194">
    <w:abstractNumId w:val="50"/>
  </w:num>
  <w:num w:numId="65" w16cid:durableId="1513302455">
    <w:abstractNumId w:val="26"/>
  </w:num>
  <w:num w:numId="66" w16cid:durableId="649870280">
    <w:abstractNumId w:val="30"/>
  </w:num>
  <w:num w:numId="67" w16cid:durableId="1819566551">
    <w:abstractNumId w:val="48"/>
  </w:num>
  <w:num w:numId="68" w16cid:durableId="1838114908">
    <w:abstractNumId w:val="22"/>
  </w:num>
  <w:num w:numId="69" w16cid:durableId="1624995276">
    <w:abstractNumId w:val="58"/>
  </w:num>
  <w:num w:numId="70" w16cid:durableId="285507571">
    <w:abstractNumId w:val="34"/>
  </w:num>
  <w:num w:numId="71" w16cid:durableId="1139884430">
    <w:abstractNumId w:val="15"/>
  </w:num>
  <w:num w:numId="72" w16cid:durableId="1520198090">
    <w:abstractNumId w:val="12"/>
  </w:num>
  <w:num w:numId="73" w16cid:durableId="8979383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5"/>
  </w:num>
  <w:num w:numId="77" w16cid:durableId="776287759">
    <w:abstractNumId w:val="23"/>
  </w:num>
  <w:num w:numId="78" w16cid:durableId="1155606522">
    <w:abstractNumId w:val="44"/>
  </w:num>
  <w:num w:numId="79" w16cid:durableId="873270353">
    <w:abstractNumId w:val="68"/>
  </w:num>
  <w:num w:numId="80" w16cid:durableId="1525947188">
    <w:abstractNumId w:val="5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4D1"/>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257"/>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57B"/>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88D"/>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527"/>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34D"/>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176"/>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2E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63E"/>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B77FB"/>
    <w:rsid w:val="005C0103"/>
    <w:rsid w:val="005C053A"/>
    <w:rsid w:val="005C0666"/>
    <w:rsid w:val="005C0D39"/>
    <w:rsid w:val="005C1BF7"/>
    <w:rsid w:val="005C1C00"/>
    <w:rsid w:val="005C1C99"/>
    <w:rsid w:val="005C4C12"/>
    <w:rsid w:val="005C6159"/>
    <w:rsid w:val="005D00A5"/>
    <w:rsid w:val="005D00D6"/>
    <w:rsid w:val="005D0147"/>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277"/>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378"/>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4C45"/>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2F69"/>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3122</TotalTime>
  <Pages>90</Pages>
  <Words>20671</Words>
  <Characters>117830</Characters>
  <Application>Microsoft Office Word</Application>
  <DocSecurity>0</DocSecurity>
  <Lines>981</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138225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1843</cp:revision>
  <cp:lastPrinted>2018-02-16T07:12:00Z</cp:lastPrinted>
  <dcterms:created xsi:type="dcterms:W3CDTF">2019-10-28T07:04:00Z</dcterms:created>
  <dcterms:modified xsi:type="dcterms:W3CDTF">2025-12-05T06:57:00Z</dcterms:modified>
</cp:coreProperties>
</file>